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F0226" w14:textId="29CC4F4E" w:rsidR="00C43BAA" w:rsidRPr="00235886" w:rsidRDefault="002301DD" w:rsidP="00C43BAA">
      <w:pPr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del w:id="1" w:author="Monika Wilczyńska" w:date="2025-03-10T12:16:00Z">
        <w:r w:rsidRPr="00235886" w:rsidDel="002301DD">
          <w:rPr>
            <w:rFonts w:asciiTheme="minorHAnsi" w:hAnsiTheme="minorHAnsi" w:cstheme="minorHAnsi"/>
            <w:noProof/>
          </w:rPr>
          <w:drawing>
            <wp:anchor distT="0" distB="0" distL="114300" distR="114300" simplePos="0" relativeHeight="251659776" behindDoc="0" locked="0" layoutInCell="1" allowOverlap="1" wp14:anchorId="4A2B959C" wp14:editId="64BBC7F1">
              <wp:simplePos x="0" y="0"/>
              <wp:positionH relativeFrom="margin">
                <wp:posOffset>5329555</wp:posOffset>
              </wp:positionH>
              <wp:positionV relativeFrom="margin">
                <wp:posOffset>106680</wp:posOffset>
              </wp:positionV>
              <wp:extent cx="1123315" cy="1962150"/>
              <wp:effectExtent l="0" t="0" r="635" b="0"/>
              <wp:wrapSquare wrapText="bothSides"/>
              <wp:docPr id="4" name="il_fi" descr="http://2.bp.blogspot.com/_GUEPktO03PU/SViIrKCPYyI/AAAAAAAAB14/0W9aiH7zhNs/s400/8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l_fi" descr="http://2.bp.blogspot.com/_GUEPktO03PU/SViIrKCPYyI/AAAAAAAAB14/0W9aiH7zhNs/s400/8.JPG"/>
                      <pic:cNvPicPr>
                        <a:picLocks noChangeAspect="1" noChangeArrowheads="1"/>
                      </pic:cNvPicPr>
                    </pic:nvPicPr>
                    <pic:blipFill>
                      <a:blip r:embed="rId8" r:link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3315" cy="1962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</w:p>
    <w:p w14:paraId="6AF22CA6" w14:textId="6DC10240" w:rsidR="00972754" w:rsidRPr="00235886" w:rsidRDefault="002301DD" w:rsidP="00E93534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XVI O</w:t>
      </w:r>
      <w:r w:rsidR="00C43BAA" w:rsidRPr="00235886">
        <w:rPr>
          <w:rFonts w:asciiTheme="minorHAnsi" w:hAnsiTheme="minorHAnsi" w:cstheme="minorHAnsi"/>
          <w:b/>
          <w:bCs/>
          <w:sz w:val="32"/>
          <w:szCs w:val="32"/>
        </w:rPr>
        <w:t xml:space="preserve">GÓLNOPOLSKI KONKURS PLASTYCZNY </w:t>
      </w:r>
    </w:p>
    <w:p w14:paraId="67A7C1FB" w14:textId="26F73DD5" w:rsidR="00201B9E" w:rsidRPr="00235886" w:rsidRDefault="00C43BAA" w:rsidP="00201B9E">
      <w:pPr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235886">
        <w:rPr>
          <w:rFonts w:asciiTheme="minorHAnsi" w:hAnsiTheme="minorHAnsi" w:cstheme="minorHAnsi"/>
          <w:b/>
          <w:bCs/>
          <w:sz w:val="32"/>
          <w:szCs w:val="32"/>
        </w:rPr>
        <w:t>„POEZJA W OBRAZACH”</w:t>
      </w:r>
      <w:r w:rsidR="007B17DB" w:rsidRPr="00235886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1E613E" w:rsidRPr="0023588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- POETÓW POLSKIC</w:t>
      </w:r>
      <w:r w:rsidR="00201B9E" w:rsidRPr="0023588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H</w:t>
      </w:r>
    </w:p>
    <w:p w14:paraId="29C9B24C" w14:textId="5F1AB0E3" w:rsidR="00201B9E" w:rsidRPr="00235886" w:rsidRDefault="00A87A4E" w:rsidP="00201B9E">
      <w:pPr>
        <w:rPr>
          <w:rFonts w:asciiTheme="minorHAnsi" w:hAnsiTheme="minorHAnsi" w:cstheme="minorHAnsi"/>
          <w:b/>
          <w:bCs/>
          <w:color w:val="FF0000"/>
        </w:rPr>
      </w:pPr>
      <w:r w:rsidRPr="00235886">
        <w:rPr>
          <w:rFonts w:asciiTheme="minorHAnsi" w:hAnsiTheme="minorHAnsi" w:cstheme="minorHAnsi"/>
          <w:b/>
          <w:bCs/>
        </w:rPr>
        <w:t xml:space="preserve">dla uczniów szkół </w:t>
      </w:r>
      <w:r w:rsidR="00534D84" w:rsidRPr="00235886">
        <w:rPr>
          <w:rFonts w:asciiTheme="minorHAnsi" w:hAnsiTheme="minorHAnsi" w:cstheme="minorHAnsi"/>
          <w:b/>
          <w:bCs/>
        </w:rPr>
        <w:t>podstawowych, ponadpodstawowych,</w:t>
      </w:r>
      <w:r w:rsidR="00235886">
        <w:rPr>
          <w:rFonts w:asciiTheme="minorHAnsi" w:hAnsiTheme="minorHAnsi" w:cstheme="minorHAnsi"/>
          <w:b/>
          <w:bCs/>
        </w:rPr>
        <w:br/>
      </w:r>
      <w:r w:rsidR="00534D84" w:rsidRPr="00235886">
        <w:rPr>
          <w:rFonts w:asciiTheme="minorHAnsi" w:hAnsiTheme="minorHAnsi" w:cstheme="minorHAnsi"/>
          <w:b/>
          <w:bCs/>
        </w:rPr>
        <w:t>wychowanków domów kultury i inn</w:t>
      </w:r>
      <w:r w:rsidR="00C33897" w:rsidRPr="00235886">
        <w:rPr>
          <w:rFonts w:asciiTheme="minorHAnsi" w:hAnsiTheme="minorHAnsi" w:cstheme="minorHAnsi"/>
          <w:b/>
          <w:bCs/>
        </w:rPr>
        <w:t>ych placówek oświatowych</w:t>
      </w:r>
    </w:p>
    <w:p w14:paraId="39C9C79B" w14:textId="653E4F33" w:rsidR="00551C96" w:rsidRPr="00235886" w:rsidRDefault="00444C7E" w:rsidP="00A82A70">
      <w:pPr>
        <w:rPr>
          <w:rFonts w:asciiTheme="minorHAnsi" w:hAnsiTheme="minorHAnsi" w:cstheme="minorHAnsi"/>
          <w:b/>
          <w:bCs/>
        </w:rPr>
      </w:pPr>
      <w:r w:rsidRPr="00235886">
        <w:rPr>
          <w:rFonts w:asciiTheme="minorHAnsi" w:hAnsiTheme="minorHAnsi" w:cstheme="minorHAnsi"/>
          <w:b/>
          <w:bCs/>
        </w:rPr>
        <w:tab/>
      </w:r>
    </w:p>
    <w:p w14:paraId="0CFB4F6B" w14:textId="4987A632" w:rsidR="00C43BAA" w:rsidRPr="00235886" w:rsidRDefault="00972754" w:rsidP="00A82A70">
      <w:pPr>
        <w:rPr>
          <w:rFonts w:asciiTheme="minorHAnsi" w:hAnsiTheme="minorHAnsi" w:cstheme="minorHAnsi"/>
          <w:b/>
          <w:bCs/>
        </w:rPr>
      </w:pPr>
      <w:r w:rsidRPr="00235886">
        <w:rPr>
          <w:rFonts w:asciiTheme="minorHAnsi" w:hAnsiTheme="minorHAnsi" w:cstheme="minorHAnsi"/>
          <w:b/>
          <w:bCs/>
          <w:u w:val="single"/>
        </w:rPr>
        <w:t>ORGANIZATOR:</w:t>
      </w:r>
      <w:r w:rsidRPr="00235886">
        <w:rPr>
          <w:rFonts w:asciiTheme="minorHAnsi" w:hAnsiTheme="minorHAnsi" w:cstheme="minorHAnsi"/>
          <w:b/>
          <w:bCs/>
        </w:rPr>
        <w:t xml:space="preserve"> </w:t>
      </w:r>
    </w:p>
    <w:p w14:paraId="202261A3" w14:textId="1270DD34" w:rsidR="00C202B3" w:rsidRPr="00235886" w:rsidRDefault="00C202B3" w:rsidP="00C202B3">
      <w:pPr>
        <w:jc w:val="both"/>
        <w:rPr>
          <w:rFonts w:asciiTheme="minorHAnsi" w:hAnsiTheme="minorHAnsi" w:cstheme="minorHAnsi"/>
          <w:b/>
        </w:rPr>
      </w:pPr>
      <w:r w:rsidRPr="00235886">
        <w:rPr>
          <w:rFonts w:asciiTheme="minorHAnsi" w:hAnsiTheme="minorHAnsi" w:cstheme="minorHAnsi"/>
          <w:b/>
        </w:rPr>
        <w:t>Pałac Młodzieży – Pomorskie Centrum Edukacji</w:t>
      </w:r>
      <w:r w:rsidR="00F357A2">
        <w:rPr>
          <w:rFonts w:asciiTheme="minorHAnsi" w:hAnsiTheme="minorHAnsi" w:cstheme="minorHAnsi"/>
          <w:b/>
        </w:rPr>
        <w:t xml:space="preserve"> w Szczecinie</w:t>
      </w:r>
    </w:p>
    <w:p w14:paraId="620872AB" w14:textId="683A84C9" w:rsidR="00C202B3" w:rsidRPr="00235886" w:rsidRDefault="00C202B3" w:rsidP="00C202B3">
      <w:pPr>
        <w:jc w:val="both"/>
        <w:rPr>
          <w:rFonts w:asciiTheme="minorHAnsi" w:hAnsiTheme="minorHAnsi" w:cstheme="minorHAnsi"/>
        </w:rPr>
      </w:pPr>
      <w:r w:rsidRPr="00235886">
        <w:rPr>
          <w:rFonts w:asciiTheme="minorHAnsi" w:hAnsiTheme="minorHAnsi" w:cstheme="minorHAnsi"/>
        </w:rPr>
        <w:t>al. Piastów 7, 70-327 Szczecin</w:t>
      </w:r>
    </w:p>
    <w:p w14:paraId="7923FCC2" w14:textId="77777777" w:rsidR="00C202B3" w:rsidRPr="00235886" w:rsidRDefault="00C202B3" w:rsidP="00C202B3">
      <w:pPr>
        <w:jc w:val="both"/>
        <w:rPr>
          <w:rFonts w:asciiTheme="minorHAnsi" w:hAnsiTheme="minorHAnsi" w:cstheme="minorHAnsi"/>
          <w:lang w:val="en-US"/>
        </w:rPr>
      </w:pPr>
      <w:r w:rsidRPr="00235886">
        <w:rPr>
          <w:rFonts w:asciiTheme="minorHAnsi" w:hAnsiTheme="minorHAnsi" w:cstheme="minorHAnsi"/>
        </w:rPr>
        <w:t xml:space="preserve">Tel. (091) 4 22 99 59, fax. </w:t>
      </w:r>
      <w:r w:rsidRPr="00235886">
        <w:rPr>
          <w:rFonts w:asciiTheme="minorHAnsi" w:hAnsiTheme="minorHAnsi" w:cstheme="minorHAnsi"/>
          <w:lang w:val="en-US"/>
        </w:rPr>
        <w:t>(091) 4 22 52 62</w:t>
      </w:r>
    </w:p>
    <w:p w14:paraId="74A49B3B" w14:textId="77777777" w:rsidR="00C202B3" w:rsidRPr="00235886" w:rsidRDefault="00C202B3" w:rsidP="00C202B3">
      <w:pPr>
        <w:jc w:val="both"/>
        <w:rPr>
          <w:rFonts w:asciiTheme="minorHAnsi" w:hAnsiTheme="minorHAnsi" w:cstheme="minorHAnsi"/>
          <w:lang w:val="en-US"/>
        </w:rPr>
      </w:pPr>
      <w:r w:rsidRPr="00235886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="008D5C33" w:rsidRPr="00910FB5">
          <w:rPr>
            <w:rStyle w:val="Hipercze"/>
            <w:rFonts w:asciiTheme="minorHAnsi" w:hAnsiTheme="minorHAnsi" w:cstheme="minorHAnsi"/>
            <w:lang w:val="en-US"/>
          </w:rPr>
          <w:t>palac@palac.szczecin.pl</w:t>
        </w:r>
      </w:hyperlink>
    </w:p>
    <w:p w14:paraId="69E410E8" w14:textId="77777777" w:rsidR="007344E0" w:rsidRPr="00235886" w:rsidRDefault="007344E0" w:rsidP="009103F6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6D697277" w14:textId="77777777" w:rsidR="008B3DA2" w:rsidRPr="00235886" w:rsidRDefault="00BE5B48" w:rsidP="009103F6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235886">
        <w:rPr>
          <w:rFonts w:asciiTheme="minorHAnsi" w:hAnsiTheme="minorHAnsi" w:cstheme="minorHAnsi"/>
          <w:b/>
          <w:bCs/>
          <w:u w:val="single"/>
        </w:rPr>
        <w:t>MIEJSCE</w:t>
      </w:r>
      <w:r w:rsidR="007344E0" w:rsidRPr="00235886">
        <w:rPr>
          <w:rFonts w:asciiTheme="minorHAnsi" w:hAnsiTheme="minorHAnsi" w:cstheme="minorHAnsi"/>
          <w:b/>
          <w:bCs/>
          <w:u w:val="single"/>
        </w:rPr>
        <w:t>:</w:t>
      </w:r>
    </w:p>
    <w:p w14:paraId="01592570" w14:textId="77777777" w:rsidR="007344E0" w:rsidRPr="00235886" w:rsidRDefault="007344E0" w:rsidP="00353FC8">
      <w:pPr>
        <w:spacing w:line="276" w:lineRule="auto"/>
        <w:rPr>
          <w:rFonts w:asciiTheme="minorHAnsi" w:hAnsiTheme="minorHAnsi" w:cstheme="minorHAnsi"/>
        </w:rPr>
      </w:pPr>
      <w:r w:rsidRPr="00235886">
        <w:rPr>
          <w:rFonts w:asciiTheme="minorHAnsi" w:hAnsiTheme="minorHAnsi" w:cstheme="minorHAnsi"/>
        </w:rPr>
        <w:t xml:space="preserve">Konkurs jest organizowany w </w:t>
      </w:r>
      <w:r w:rsidR="002865F0" w:rsidRPr="00235886">
        <w:rPr>
          <w:rFonts w:asciiTheme="minorHAnsi" w:hAnsiTheme="minorHAnsi" w:cstheme="minorHAnsi"/>
        </w:rPr>
        <w:t>siedzibie Pałacu Młodzieży przy</w:t>
      </w:r>
      <w:r w:rsidRPr="00235886">
        <w:rPr>
          <w:rFonts w:asciiTheme="minorHAnsi" w:hAnsiTheme="minorHAnsi" w:cstheme="minorHAnsi"/>
        </w:rPr>
        <w:t xml:space="preserve"> al. Piastów 7, 70-327 Szczecin.</w:t>
      </w:r>
    </w:p>
    <w:p w14:paraId="53FDE3DF" w14:textId="77777777" w:rsidR="00353FC8" w:rsidRPr="00235886" w:rsidRDefault="00353FC8" w:rsidP="00353FC8">
      <w:pPr>
        <w:spacing w:line="276" w:lineRule="auto"/>
        <w:rPr>
          <w:rFonts w:asciiTheme="minorHAnsi" w:hAnsiTheme="minorHAnsi" w:cstheme="minorHAnsi"/>
        </w:rPr>
      </w:pPr>
    </w:p>
    <w:p w14:paraId="4E1BC5F7" w14:textId="77777777" w:rsidR="00353FC8" w:rsidRPr="00235886" w:rsidRDefault="00353FC8" w:rsidP="00353FC8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235886">
        <w:rPr>
          <w:rFonts w:asciiTheme="minorHAnsi" w:hAnsiTheme="minorHAnsi" w:cstheme="minorHAnsi"/>
          <w:b/>
          <w:bCs/>
          <w:u w:val="single"/>
        </w:rPr>
        <w:t>CELE KONKURSU:</w:t>
      </w:r>
    </w:p>
    <w:p w14:paraId="1A8685E0" w14:textId="77777777" w:rsidR="00353FC8" w:rsidRPr="00235886" w:rsidRDefault="00353FC8" w:rsidP="00353FC8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 xml:space="preserve">Upowszechnianie czytelnictwa, a szczególnie poezji polskiej wśród dzieci </w:t>
      </w:r>
      <w:r w:rsidRPr="00235886">
        <w:rPr>
          <w:rFonts w:asciiTheme="minorHAnsi" w:hAnsiTheme="minorHAnsi" w:cstheme="minorHAnsi"/>
          <w:bCs/>
        </w:rPr>
        <w:br/>
      </w:r>
      <w:r w:rsidR="00C33897" w:rsidRPr="00235886">
        <w:rPr>
          <w:rFonts w:asciiTheme="minorHAnsi" w:hAnsiTheme="minorHAnsi" w:cstheme="minorHAnsi"/>
          <w:bCs/>
        </w:rPr>
        <w:t>i młodzieży.</w:t>
      </w:r>
    </w:p>
    <w:p w14:paraId="35CAA07E" w14:textId="77777777" w:rsidR="00353FC8" w:rsidRPr="00235886" w:rsidRDefault="00353FC8" w:rsidP="00353FC8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 xml:space="preserve">Prezentacja i popularyzacja twórczości plastycznej </w:t>
      </w:r>
      <w:r w:rsidR="00C33897" w:rsidRPr="00235886">
        <w:rPr>
          <w:rFonts w:asciiTheme="minorHAnsi" w:hAnsiTheme="minorHAnsi" w:cstheme="minorHAnsi"/>
          <w:bCs/>
        </w:rPr>
        <w:t>dzieci i młodzieży szkolnej.</w:t>
      </w:r>
    </w:p>
    <w:p w14:paraId="397BCB81" w14:textId="77777777" w:rsidR="00353FC8" w:rsidRPr="00235886" w:rsidRDefault="00353FC8" w:rsidP="00353FC8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 xml:space="preserve">Rozbudzanie wyobraźni, wrażliwości, empatii i </w:t>
      </w:r>
      <w:r w:rsidR="00C33897" w:rsidRPr="00235886">
        <w:rPr>
          <w:rFonts w:asciiTheme="minorHAnsi" w:hAnsiTheme="minorHAnsi" w:cstheme="minorHAnsi"/>
          <w:bCs/>
        </w:rPr>
        <w:t>skłanianie do refleksji.</w:t>
      </w:r>
    </w:p>
    <w:p w14:paraId="5D3AE383" w14:textId="77777777" w:rsidR="00353FC8" w:rsidRPr="00235886" w:rsidRDefault="00353FC8" w:rsidP="00353FC8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 xml:space="preserve">Przedstawianie obrazu poetyckiego, jego nastroju różnorodnymi </w:t>
      </w:r>
      <w:r w:rsidR="00C33897" w:rsidRPr="00235886">
        <w:rPr>
          <w:rFonts w:asciiTheme="minorHAnsi" w:hAnsiTheme="minorHAnsi" w:cstheme="minorHAnsi"/>
          <w:bCs/>
        </w:rPr>
        <w:t>środkami plastycznymi.</w:t>
      </w:r>
    </w:p>
    <w:p w14:paraId="3736F5A7" w14:textId="77777777" w:rsidR="00353FC8" w:rsidRPr="00235886" w:rsidRDefault="00353FC8" w:rsidP="00353FC8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>Wymiana doświadczeń plastycznych, metodycznych i estetycznych nauczycieli</w:t>
      </w:r>
      <w:r w:rsidR="00C33897" w:rsidRPr="00235886">
        <w:rPr>
          <w:rFonts w:asciiTheme="minorHAnsi" w:hAnsiTheme="minorHAnsi" w:cstheme="minorHAnsi"/>
          <w:bCs/>
        </w:rPr>
        <w:t>.</w:t>
      </w:r>
    </w:p>
    <w:p w14:paraId="527AD212" w14:textId="77777777" w:rsidR="00353FC8" w:rsidRPr="00235886" w:rsidRDefault="00353FC8" w:rsidP="00353FC8">
      <w:pPr>
        <w:spacing w:line="276" w:lineRule="auto"/>
        <w:rPr>
          <w:rFonts w:asciiTheme="minorHAnsi" w:hAnsiTheme="minorHAnsi" w:cstheme="minorHAnsi"/>
        </w:rPr>
      </w:pPr>
    </w:p>
    <w:p w14:paraId="4CD9E48A" w14:textId="77777777" w:rsidR="00353FC8" w:rsidRPr="00235886" w:rsidRDefault="00353FC8" w:rsidP="00353FC8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235886">
        <w:rPr>
          <w:rFonts w:asciiTheme="minorHAnsi" w:hAnsiTheme="minorHAnsi" w:cstheme="minorHAnsi"/>
          <w:b/>
          <w:bCs/>
          <w:u w:val="single"/>
        </w:rPr>
        <w:t>ZASADY UCZESTNICTWA:</w:t>
      </w:r>
    </w:p>
    <w:p w14:paraId="5E216077" w14:textId="77777777" w:rsidR="00353FC8" w:rsidRPr="00235886" w:rsidRDefault="00C33897" w:rsidP="00C33897">
      <w:pPr>
        <w:pStyle w:val="Nagwek2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3588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1. </w:t>
      </w:r>
      <w:r w:rsidR="00353FC8" w:rsidRPr="00235886">
        <w:rPr>
          <w:rFonts w:asciiTheme="minorHAnsi" w:hAnsiTheme="minorHAnsi" w:cstheme="minorHAnsi"/>
          <w:b w:val="0"/>
          <w:bCs w:val="0"/>
          <w:sz w:val="24"/>
          <w:szCs w:val="24"/>
        </w:rPr>
        <w:t>Prace powinny być inspirowane twórczością polskich poetów.</w:t>
      </w:r>
    </w:p>
    <w:p w14:paraId="417EA95F" w14:textId="6B5B85F4" w:rsidR="00653211" w:rsidRPr="00235886" w:rsidRDefault="00C33897" w:rsidP="00C33897">
      <w:pPr>
        <w:pStyle w:val="Nagwek2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23588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2. </w:t>
      </w:r>
      <w:r w:rsidR="00353FC8" w:rsidRPr="0023588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Wymagany </w:t>
      </w:r>
      <w:r w:rsidR="00353FC8" w:rsidRPr="00235886">
        <w:rPr>
          <w:rFonts w:asciiTheme="minorHAnsi" w:hAnsiTheme="minorHAnsi" w:cstheme="minorHAnsi"/>
          <w:b w:val="0"/>
          <w:sz w:val="24"/>
          <w:szCs w:val="24"/>
        </w:rPr>
        <w:t>format prac: A2, A3</w:t>
      </w:r>
      <w:r w:rsidR="00F357A2">
        <w:rPr>
          <w:rFonts w:asciiTheme="minorHAnsi" w:hAnsiTheme="minorHAnsi" w:cstheme="minorHAnsi"/>
          <w:b w:val="0"/>
          <w:sz w:val="24"/>
          <w:szCs w:val="24"/>
        </w:rPr>
        <w:t>;</w:t>
      </w:r>
      <w:r w:rsidR="00353FC8" w:rsidRPr="00235886">
        <w:rPr>
          <w:rFonts w:asciiTheme="minorHAnsi" w:hAnsiTheme="minorHAnsi" w:cstheme="minorHAnsi"/>
          <w:b w:val="0"/>
          <w:sz w:val="24"/>
          <w:szCs w:val="24"/>
        </w:rPr>
        <w:t xml:space="preserve"> grafika: format dowolny.</w:t>
      </w:r>
    </w:p>
    <w:p w14:paraId="333469D2" w14:textId="77777777" w:rsidR="00353FC8" w:rsidRPr="00A017FF" w:rsidRDefault="00C33897" w:rsidP="00A017FF">
      <w:pPr>
        <w:pStyle w:val="Nagwek2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017FF">
        <w:rPr>
          <w:rFonts w:asciiTheme="minorHAnsi" w:hAnsiTheme="minorHAnsi" w:cstheme="minorHAnsi"/>
          <w:b w:val="0"/>
          <w:sz w:val="24"/>
          <w:szCs w:val="24"/>
        </w:rPr>
        <w:t>3</w:t>
      </w:r>
      <w:r w:rsidRPr="00A017FF">
        <w:rPr>
          <w:rFonts w:asciiTheme="minorHAnsi" w:hAnsiTheme="minorHAnsi" w:cstheme="minorHAnsi"/>
          <w:sz w:val="24"/>
          <w:szCs w:val="24"/>
        </w:rPr>
        <w:t xml:space="preserve">. </w:t>
      </w:r>
      <w:r w:rsidR="00353FC8" w:rsidRPr="00A017FF">
        <w:rPr>
          <w:rFonts w:asciiTheme="minorHAnsi" w:hAnsiTheme="minorHAnsi" w:cstheme="minorHAnsi"/>
          <w:sz w:val="24"/>
          <w:szCs w:val="24"/>
        </w:rPr>
        <w:t>Techniki płaskie na papierze (bez materiałów sypkich!)</w:t>
      </w:r>
      <w:r w:rsidR="00A017FF" w:rsidRPr="00A017FF">
        <w:rPr>
          <w:rFonts w:asciiTheme="minorHAnsi" w:hAnsiTheme="minorHAnsi" w:cstheme="minorHAnsi"/>
          <w:sz w:val="24"/>
          <w:szCs w:val="24"/>
        </w:rPr>
        <w:t xml:space="preserve"> </w:t>
      </w:r>
      <w:r w:rsidR="00353FC8" w:rsidRPr="00A017FF">
        <w:rPr>
          <w:rFonts w:asciiTheme="minorHAnsi" w:hAnsiTheme="minorHAnsi" w:cstheme="minorHAnsi"/>
          <w:sz w:val="24"/>
          <w:szCs w:val="24"/>
        </w:rPr>
        <w:t>Prace zawierające gotowe elementy niewykonane własnoręcznie przez autora typu: plastelina, modelina, cekiny, guziki, koraliki, serwetki, bibuły, muszelki, kasza, ryż, piasek – nie będą oceniane!</w:t>
      </w:r>
    </w:p>
    <w:p w14:paraId="7CCC5BA0" w14:textId="77777777" w:rsidR="00353FC8" w:rsidRPr="00235886" w:rsidRDefault="00AB1E7D" w:rsidP="00AB1E7D">
      <w:pPr>
        <w:spacing w:line="276" w:lineRule="auto"/>
        <w:rPr>
          <w:rFonts w:asciiTheme="minorHAnsi" w:hAnsiTheme="minorHAnsi" w:cstheme="minorHAnsi"/>
          <w:bCs/>
          <w:u w:val="single"/>
        </w:rPr>
      </w:pPr>
      <w:r w:rsidRPr="00235886">
        <w:rPr>
          <w:rFonts w:asciiTheme="minorHAnsi" w:hAnsiTheme="minorHAnsi" w:cstheme="minorHAnsi"/>
          <w:bCs/>
        </w:rPr>
        <w:t>4.</w:t>
      </w:r>
      <w:r w:rsidRPr="00235886">
        <w:rPr>
          <w:rFonts w:asciiTheme="minorHAnsi" w:hAnsiTheme="minorHAnsi" w:cstheme="minorHAnsi"/>
          <w:b/>
          <w:bCs/>
        </w:rPr>
        <w:t xml:space="preserve"> </w:t>
      </w:r>
      <w:r w:rsidR="00353FC8" w:rsidRPr="00235886">
        <w:rPr>
          <w:rFonts w:asciiTheme="minorHAnsi" w:hAnsiTheme="minorHAnsi" w:cstheme="minorHAnsi"/>
          <w:bCs/>
        </w:rPr>
        <w:t>Techniki: malarskie, rysunkowe (np. pastele, akwarele, pisaki), techniki mieszane itp., tradycyjne techniki</w:t>
      </w:r>
      <w:r w:rsidR="00353FC8" w:rsidRPr="00235886">
        <w:rPr>
          <w:rFonts w:asciiTheme="minorHAnsi" w:hAnsiTheme="minorHAnsi" w:cstheme="minorHAnsi"/>
          <w:b/>
          <w:bCs/>
        </w:rPr>
        <w:t xml:space="preserve"> </w:t>
      </w:r>
      <w:r w:rsidR="00353FC8" w:rsidRPr="00235886">
        <w:rPr>
          <w:rFonts w:asciiTheme="minorHAnsi" w:hAnsiTheme="minorHAnsi" w:cstheme="minorHAnsi"/>
          <w:bCs/>
        </w:rPr>
        <w:t>graficzne (oprócz grafiki komputerowej);</w:t>
      </w:r>
    </w:p>
    <w:p w14:paraId="46E40E1F" w14:textId="77777777" w:rsidR="00353FC8" w:rsidRPr="00235886" w:rsidRDefault="00AB1E7D" w:rsidP="00353FC8">
      <w:pPr>
        <w:spacing w:line="276" w:lineRule="auto"/>
        <w:rPr>
          <w:rFonts w:asciiTheme="minorHAnsi" w:hAnsiTheme="minorHAnsi" w:cstheme="minorHAnsi"/>
          <w:bCs/>
          <w:u w:val="single"/>
        </w:rPr>
      </w:pPr>
      <w:r w:rsidRPr="00235886">
        <w:rPr>
          <w:rFonts w:asciiTheme="minorHAnsi" w:hAnsiTheme="minorHAnsi" w:cstheme="minorHAnsi"/>
          <w:bCs/>
        </w:rPr>
        <w:t xml:space="preserve">5. </w:t>
      </w:r>
      <w:r w:rsidR="00353FC8" w:rsidRPr="00235886">
        <w:rPr>
          <w:rFonts w:asciiTheme="minorHAnsi" w:hAnsiTheme="minorHAnsi" w:cstheme="minorHAnsi"/>
          <w:bCs/>
        </w:rPr>
        <w:t>Prace nie mogą być oprawione oraz nadesłane w rulonach. Prace zniszczone oraz niespełniające warunków określonych w regulaminie – nie będą podlegały ocenie jury!</w:t>
      </w:r>
    </w:p>
    <w:p w14:paraId="35FEA4FD" w14:textId="77777777" w:rsidR="00353FC8" w:rsidRPr="00235886" w:rsidRDefault="00AB1E7D" w:rsidP="00AB1E7D">
      <w:pPr>
        <w:spacing w:line="276" w:lineRule="auto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>6.</w:t>
      </w:r>
      <w:r w:rsidRPr="00235886">
        <w:rPr>
          <w:rFonts w:asciiTheme="minorHAnsi" w:hAnsiTheme="minorHAnsi" w:cstheme="minorHAnsi"/>
          <w:b/>
          <w:bCs/>
        </w:rPr>
        <w:t xml:space="preserve"> </w:t>
      </w:r>
      <w:r w:rsidR="00353FC8" w:rsidRPr="00235886">
        <w:rPr>
          <w:rFonts w:asciiTheme="minorHAnsi" w:hAnsiTheme="minorHAnsi" w:cstheme="minorHAnsi"/>
          <w:b/>
          <w:bCs/>
        </w:rPr>
        <w:t>Maksymalna liczba prac</w:t>
      </w:r>
      <w:r w:rsidR="00353FC8" w:rsidRPr="00235886">
        <w:rPr>
          <w:rFonts w:asciiTheme="minorHAnsi" w:hAnsiTheme="minorHAnsi" w:cstheme="minorHAnsi"/>
          <w:b/>
          <w:bCs/>
          <w:color w:val="FF0000"/>
        </w:rPr>
        <w:t xml:space="preserve"> </w:t>
      </w:r>
      <w:r w:rsidR="00353FC8" w:rsidRPr="00235886">
        <w:rPr>
          <w:rFonts w:asciiTheme="minorHAnsi" w:hAnsiTheme="minorHAnsi" w:cstheme="minorHAnsi"/>
          <w:b/>
          <w:bCs/>
        </w:rPr>
        <w:t>nadesłanych z jednej placówki</w:t>
      </w:r>
      <w:r w:rsidR="00235886">
        <w:rPr>
          <w:rFonts w:asciiTheme="minorHAnsi" w:hAnsiTheme="minorHAnsi" w:cstheme="minorHAnsi"/>
          <w:b/>
          <w:bCs/>
        </w:rPr>
        <w:t xml:space="preserve"> -</w:t>
      </w:r>
      <w:r w:rsidR="00353FC8" w:rsidRPr="00235886">
        <w:rPr>
          <w:rFonts w:asciiTheme="minorHAnsi" w:hAnsiTheme="minorHAnsi" w:cstheme="minorHAnsi"/>
          <w:b/>
          <w:bCs/>
        </w:rPr>
        <w:t xml:space="preserve"> 10.</w:t>
      </w:r>
      <w:r w:rsidR="00A017FF">
        <w:rPr>
          <w:rFonts w:asciiTheme="minorHAnsi" w:hAnsiTheme="minorHAnsi" w:cstheme="minorHAnsi"/>
          <w:b/>
        </w:rPr>
        <w:t xml:space="preserve"> </w:t>
      </w:r>
      <w:r w:rsidR="00353FC8" w:rsidRPr="001F5784">
        <w:rPr>
          <w:rFonts w:asciiTheme="minorHAnsi" w:hAnsiTheme="minorHAnsi" w:cstheme="minorHAnsi"/>
          <w:b/>
        </w:rPr>
        <w:t>Uczestnik konkursu może przesłać tylko jedną, wykonaną samodzielnie pracę. Prace zbiorowe nie będą oceniane .</w:t>
      </w:r>
    </w:p>
    <w:p w14:paraId="050C3CB4" w14:textId="77777777" w:rsidR="00353FC8" w:rsidRPr="00235886" w:rsidRDefault="00AB1E7D" w:rsidP="00AB1E7D">
      <w:pPr>
        <w:spacing w:line="276" w:lineRule="auto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>7.</w:t>
      </w:r>
      <w:r w:rsidRPr="00235886">
        <w:rPr>
          <w:rFonts w:asciiTheme="minorHAnsi" w:hAnsiTheme="minorHAnsi" w:cstheme="minorHAnsi"/>
          <w:b/>
          <w:bCs/>
        </w:rPr>
        <w:t xml:space="preserve"> </w:t>
      </w:r>
      <w:r w:rsidR="00353FC8" w:rsidRPr="00235886">
        <w:rPr>
          <w:rFonts w:asciiTheme="minorHAnsi" w:hAnsiTheme="minorHAnsi" w:cstheme="minorHAnsi"/>
          <w:bCs/>
        </w:rPr>
        <w:t xml:space="preserve">Wszystkie prace muszą być opisane na odwrocie: </w:t>
      </w:r>
    </w:p>
    <w:p w14:paraId="4181811C" w14:textId="77777777" w:rsidR="005870AD" w:rsidRPr="00235886" w:rsidRDefault="00353FC8" w:rsidP="00353FC8">
      <w:pPr>
        <w:spacing w:line="276" w:lineRule="auto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 xml:space="preserve"> </w:t>
      </w:r>
      <w:r w:rsidRPr="00235886">
        <w:rPr>
          <w:rFonts w:asciiTheme="minorHAnsi" w:hAnsiTheme="minorHAnsi" w:cstheme="minorHAnsi"/>
          <w:bCs/>
        </w:rPr>
        <w:tab/>
        <w:t xml:space="preserve">- imię i nazwisko autora pracy, </w:t>
      </w:r>
    </w:p>
    <w:p w14:paraId="2042E019" w14:textId="77777777" w:rsidR="00353FC8" w:rsidRPr="00235886" w:rsidRDefault="00353FC8" w:rsidP="005870AD">
      <w:pPr>
        <w:spacing w:line="276" w:lineRule="auto"/>
        <w:ind w:firstLine="708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>- wiek autora,</w:t>
      </w:r>
    </w:p>
    <w:p w14:paraId="409BD927" w14:textId="77777777" w:rsidR="005870AD" w:rsidRPr="00235886" w:rsidRDefault="00353FC8" w:rsidP="00353FC8">
      <w:pPr>
        <w:spacing w:line="276" w:lineRule="auto"/>
        <w:ind w:firstLine="708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>- adres szkoły lub placówki,</w:t>
      </w:r>
      <w:r w:rsidRPr="00235886">
        <w:rPr>
          <w:rFonts w:asciiTheme="minorHAnsi" w:hAnsiTheme="minorHAnsi" w:cstheme="minorHAnsi"/>
          <w:bCs/>
        </w:rPr>
        <w:tab/>
      </w:r>
    </w:p>
    <w:p w14:paraId="27605283" w14:textId="77777777" w:rsidR="007A781F" w:rsidRDefault="00353FC8" w:rsidP="00A017FF">
      <w:pPr>
        <w:spacing w:line="276" w:lineRule="auto"/>
        <w:ind w:firstLine="708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>- imię i nazwisko nauczyciela,</w:t>
      </w:r>
      <w:r w:rsidR="00AB1E7D" w:rsidRPr="00235886">
        <w:rPr>
          <w:rFonts w:asciiTheme="minorHAnsi" w:hAnsiTheme="minorHAnsi" w:cstheme="minorHAnsi"/>
          <w:bCs/>
        </w:rPr>
        <w:br/>
        <w:t xml:space="preserve"> 8. </w:t>
      </w:r>
      <w:r w:rsidRPr="00235886">
        <w:rPr>
          <w:rFonts w:asciiTheme="minorHAnsi" w:hAnsiTheme="minorHAnsi" w:cstheme="minorHAnsi"/>
          <w:bCs/>
        </w:rPr>
        <w:t xml:space="preserve">Tekst ilustrowanego wiersza z podaniem tytułu i autora </w:t>
      </w:r>
      <w:r w:rsidRPr="00235886">
        <w:rPr>
          <w:rFonts w:asciiTheme="minorHAnsi" w:hAnsiTheme="minorHAnsi" w:cstheme="minorHAnsi"/>
          <w:b/>
          <w:bCs/>
        </w:rPr>
        <w:t>należy trwale</w:t>
      </w:r>
      <w:r w:rsidRPr="00235886">
        <w:rPr>
          <w:rFonts w:asciiTheme="minorHAnsi" w:hAnsiTheme="minorHAnsi" w:cstheme="minorHAnsi"/>
          <w:bCs/>
        </w:rPr>
        <w:t xml:space="preserve"> </w:t>
      </w:r>
      <w:r w:rsidRPr="00235886">
        <w:rPr>
          <w:rFonts w:asciiTheme="minorHAnsi" w:hAnsiTheme="minorHAnsi" w:cstheme="minorHAnsi"/>
          <w:b/>
          <w:bCs/>
        </w:rPr>
        <w:t xml:space="preserve">przytwierdzić </w:t>
      </w:r>
      <w:r w:rsidR="00235886">
        <w:rPr>
          <w:rFonts w:asciiTheme="minorHAnsi" w:hAnsiTheme="minorHAnsi" w:cstheme="minorHAnsi"/>
          <w:b/>
          <w:bCs/>
        </w:rPr>
        <w:br/>
      </w:r>
      <w:r w:rsidRPr="00235886">
        <w:rPr>
          <w:rFonts w:asciiTheme="minorHAnsi" w:hAnsiTheme="minorHAnsi" w:cstheme="minorHAnsi"/>
          <w:b/>
          <w:bCs/>
        </w:rPr>
        <w:t>na odwrocie</w:t>
      </w:r>
      <w:r w:rsidRPr="00235886">
        <w:rPr>
          <w:rFonts w:asciiTheme="minorHAnsi" w:hAnsiTheme="minorHAnsi" w:cstheme="minorHAnsi"/>
          <w:bCs/>
        </w:rPr>
        <w:t xml:space="preserve"> </w:t>
      </w:r>
      <w:r w:rsidRPr="00235886">
        <w:rPr>
          <w:rFonts w:asciiTheme="minorHAnsi" w:hAnsiTheme="minorHAnsi" w:cstheme="minorHAnsi"/>
          <w:b/>
          <w:bCs/>
        </w:rPr>
        <w:t>pracy plastycz</w:t>
      </w:r>
      <w:r w:rsidR="006B65B3">
        <w:rPr>
          <w:rFonts w:asciiTheme="minorHAnsi" w:hAnsiTheme="minorHAnsi" w:cstheme="minorHAnsi"/>
          <w:b/>
          <w:bCs/>
        </w:rPr>
        <w:t xml:space="preserve">nej - nie zszywać i nie spinać </w:t>
      </w:r>
      <w:r w:rsidRPr="00235886">
        <w:rPr>
          <w:rFonts w:asciiTheme="minorHAnsi" w:hAnsiTheme="minorHAnsi" w:cstheme="minorHAnsi"/>
          <w:b/>
          <w:bCs/>
        </w:rPr>
        <w:t>spinaczami!</w:t>
      </w:r>
      <w:r w:rsidRPr="00235886">
        <w:rPr>
          <w:rFonts w:asciiTheme="minorHAnsi" w:hAnsiTheme="minorHAnsi" w:cstheme="minorHAnsi"/>
          <w:bCs/>
        </w:rPr>
        <w:t xml:space="preserve"> </w:t>
      </w:r>
    </w:p>
    <w:p w14:paraId="35E67E3E" w14:textId="4DEA8B4A" w:rsidR="00505848" w:rsidRPr="00A512CD" w:rsidRDefault="007A781F" w:rsidP="002301D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2301DD">
        <w:rPr>
          <w:rFonts w:asciiTheme="minorHAnsi" w:hAnsiTheme="minorHAnsi" w:cstheme="minorHAnsi"/>
          <w:bCs/>
        </w:rPr>
        <w:t>9. Przystąpienie do konkursu oraz akceptacja niniejszego regulaminu następuje w momencie przekazania do Organizatora pracy konkursowej wraz z podpisanymi przez</w:t>
      </w:r>
      <w:del w:id="2" w:author="Monika Wilczyńska" w:date="2025-03-10T12:15:00Z">
        <w:r w:rsidRPr="002301DD" w:rsidDel="002301DD">
          <w:rPr>
            <w:rFonts w:asciiTheme="minorHAnsi" w:hAnsiTheme="minorHAnsi" w:cstheme="minorHAnsi"/>
            <w:bCs/>
          </w:rPr>
          <w:delText xml:space="preserve"> </w:delText>
        </w:r>
      </w:del>
      <w:ins w:id="3" w:author="Monika Wilczyńska" w:date="2025-03-10T12:15:00Z">
        <w:r w:rsidR="002301DD">
          <w:rPr>
            <w:rFonts w:asciiTheme="minorHAnsi" w:hAnsiTheme="minorHAnsi" w:cstheme="minorHAnsi"/>
            <w:bCs/>
          </w:rPr>
          <w:t xml:space="preserve"> </w:t>
        </w:r>
      </w:ins>
      <w:r w:rsidRPr="002301DD">
        <w:rPr>
          <w:rFonts w:asciiTheme="minorHAnsi" w:hAnsiTheme="minorHAnsi" w:cstheme="minorHAnsi"/>
          <w:bCs/>
        </w:rPr>
        <w:t>uczestnika/rodzica (opiekuna prawnego) reprezentującego uczestnika niepełnoletniego załącznikami (zał. 1 i zał.</w:t>
      </w:r>
      <w:r w:rsidR="002301DD">
        <w:rPr>
          <w:rFonts w:asciiTheme="minorHAnsi" w:hAnsiTheme="minorHAnsi" w:cstheme="minorHAnsi"/>
          <w:bCs/>
        </w:rPr>
        <w:t xml:space="preserve"> 2</w:t>
      </w:r>
      <w:r w:rsidRPr="002301DD">
        <w:rPr>
          <w:rFonts w:asciiTheme="minorHAnsi" w:hAnsiTheme="minorHAnsi" w:cstheme="minorHAnsi"/>
          <w:bCs/>
        </w:rPr>
        <w:t xml:space="preserve"> zawierającym niezbędne zgody i oświadczenia rodzica (opiekuna prawnego) autora pracy </w:t>
      </w:r>
      <w:r w:rsidRPr="002301DD">
        <w:rPr>
          <w:rFonts w:asciiTheme="minorHAnsi" w:hAnsiTheme="minorHAnsi" w:cstheme="minorHAnsi"/>
          <w:bCs/>
        </w:rPr>
        <w:lastRenderedPageBreak/>
        <w:t xml:space="preserve">konkursowej, w tym zgody na udział dziecka w konkursie, przetwarzanie danych osobowych, zgody na rozpowszechnianie imienia i nazwiska uczestnika konkursu i pracy konkursowej lub wizerunku pracy konkursowej, a także oświadczenie o zapoznaniu się z regulaminem konkursu. </w:t>
      </w:r>
      <w:r w:rsidR="00A017FF">
        <w:rPr>
          <w:rFonts w:asciiTheme="minorHAnsi" w:hAnsiTheme="minorHAnsi" w:cstheme="minorHAnsi"/>
          <w:b/>
          <w:bCs/>
          <w:u w:val="single"/>
        </w:rPr>
        <w:br/>
      </w:r>
      <w:r w:rsidR="0038324D">
        <w:rPr>
          <w:rFonts w:asciiTheme="minorHAnsi" w:hAnsiTheme="minorHAnsi" w:cstheme="minorHAnsi"/>
          <w:b/>
          <w:bCs/>
          <w:u w:val="single"/>
        </w:rPr>
        <w:br/>
      </w:r>
      <w:r w:rsidR="00505848" w:rsidRPr="00235886">
        <w:rPr>
          <w:rFonts w:asciiTheme="minorHAnsi" w:hAnsiTheme="minorHAnsi" w:cstheme="minorHAnsi"/>
          <w:b/>
          <w:bCs/>
          <w:u w:val="single"/>
        </w:rPr>
        <w:t>KATEGORIE WIEKOWE:</w:t>
      </w:r>
    </w:p>
    <w:p w14:paraId="6685D887" w14:textId="77777777" w:rsidR="00505848" w:rsidRPr="00235886" w:rsidRDefault="00505848" w:rsidP="00505848">
      <w:pPr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>Prace będą oceniane w 4 kategoriach wiekowych uczestników:</w:t>
      </w:r>
    </w:p>
    <w:p w14:paraId="37D0A23D" w14:textId="77777777" w:rsidR="00505848" w:rsidRPr="008C5C8D" w:rsidRDefault="00505848" w:rsidP="008C5C8D">
      <w:pPr>
        <w:rPr>
          <w:rFonts w:asciiTheme="minorHAnsi" w:hAnsiTheme="minorHAnsi" w:cstheme="minorHAnsi"/>
          <w:bCs/>
        </w:rPr>
      </w:pPr>
      <w:r w:rsidRPr="008C5C8D">
        <w:rPr>
          <w:rFonts w:asciiTheme="minorHAnsi" w:hAnsiTheme="minorHAnsi" w:cstheme="minorHAnsi"/>
          <w:bCs/>
        </w:rPr>
        <w:t>7 - 9 lat</w:t>
      </w:r>
      <w:r w:rsidR="00A017FF" w:rsidRPr="008C5C8D">
        <w:rPr>
          <w:rFonts w:asciiTheme="minorHAnsi" w:hAnsiTheme="minorHAnsi" w:cstheme="minorHAnsi"/>
          <w:bCs/>
        </w:rPr>
        <w:tab/>
      </w:r>
      <w:r w:rsidRPr="008C5C8D">
        <w:rPr>
          <w:rFonts w:asciiTheme="minorHAnsi" w:hAnsiTheme="minorHAnsi" w:cstheme="minorHAnsi"/>
          <w:bCs/>
        </w:rPr>
        <w:t>10-12 lat</w:t>
      </w:r>
      <w:r w:rsidR="00A017FF" w:rsidRPr="008C5C8D">
        <w:rPr>
          <w:rFonts w:asciiTheme="minorHAnsi" w:hAnsiTheme="minorHAnsi" w:cstheme="minorHAnsi"/>
          <w:bCs/>
        </w:rPr>
        <w:tab/>
      </w:r>
      <w:r w:rsidRPr="008C5C8D">
        <w:rPr>
          <w:rFonts w:asciiTheme="minorHAnsi" w:hAnsiTheme="minorHAnsi" w:cstheme="minorHAnsi"/>
          <w:bCs/>
        </w:rPr>
        <w:t>13-15 lat</w:t>
      </w:r>
      <w:r w:rsidR="00A017FF" w:rsidRPr="008C5C8D">
        <w:rPr>
          <w:rFonts w:asciiTheme="minorHAnsi" w:hAnsiTheme="minorHAnsi" w:cstheme="minorHAnsi"/>
          <w:bCs/>
        </w:rPr>
        <w:tab/>
      </w:r>
      <w:r w:rsidRPr="008C5C8D">
        <w:rPr>
          <w:rFonts w:asciiTheme="minorHAnsi" w:hAnsiTheme="minorHAnsi" w:cstheme="minorHAnsi"/>
          <w:bCs/>
        </w:rPr>
        <w:t>16-19 lat</w:t>
      </w:r>
    </w:p>
    <w:p w14:paraId="38960572" w14:textId="506B95C9" w:rsidR="00505848" w:rsidRPr="00235886" w:rsidRDefault="0038324D" w:rsidP="00505848">
      <w:pPr>
        <w:rPr>
          <w:rStyle w:val="Hipercze"/>
          <w:rFonts w:asciiTheme="minorHAnsi" w:hAnsiTheme="minorHAnsi" w:cstheme="minorHAnsi"/>
          <w:b/>
          <w:bCs/>
          <w:color w:val="auto"/>
        </w:rPr>
      </w:pPr>
      <w:bookmarkStart w:id="4" w:name="_Hlk192239881"/>
      <w:r>
        <w:rPr>
          <w:rFonts w:asciiTheme="minorHAnsi" w:hAnsiTheme="minorHAnsi" w:cstheme="minorHAnsi"/>
          <w:bCs/>
        </w:rPr>
        <w:br/>
      </w:r>
      <w:r w:rsidR="00505848" w:rsidRPr="00235886">
        <w:rPr>
          <w:rFonts w:asciiTheme="minorHAnsi" w:hAnsiTheme="minorHAnsi" w:cstheme="minorHAnsi"/>
          <w:b/>
          <w:bCs/>
          <w:u w:val="single"/>
        </w:rPr>
        <w:t>OCENA:</w:t>
      </w:r>
    </w:p>
    <w:p w14:paraId="6E5BB66F" w14:textId="20980532" w:rsidR="00505848" w:rsidRPr="00A512CD" w:rsidRDefault="00505848" w:rsidP="00A120C9">
      <w:pPr>
        <w:jc w:val="both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</w:rPr>
        <w:t>Organizator powoła jury złożone z artystów plastyków, poetów i dziennikarzy</w:t>
      </w:r>
      <w:r w:rsidR="007A781F">
        <w:rPr>
          <w:rFonts w:asciiTheme="minorHAnsi" w:hAnsiTheme="minorHAnsi" w:cstheme="minorHAnsi"/>
        </w:rPr>
        <w:t xml:space="preserve"> w liczbie nie mniejszej niż trzy osoby. </w:t>
      </w:r>
      <w:r w:rsidR="00E94E60">
        <w:rPr>
          <w:rFonts w:asciiTheme="minorHAnsi" w:hAnsiTheme="minorHAnsi" w:cstheme="minorHAnsi"/>
        </w:rPr>
        <w:t>Jury dokona</w:t>
      </w:r>
      <w:r w:rsidRPr="00235886">
        <w:rPr>
          <w:rFonts w:asciiTheme="minorHAnsi" w:hAnsiTheme="minorHAnsi" w:cstheme="minorHAnsi"/>
        </w:rPr>
        <w:t xml:space="preserve"> oc</w:t>
      </w:r>
      <w:r w:rsidR="002B32F7">
        <w:rPr>
          <w:rFonts w:asciiTheme="minorHAnsi" w:hAnsiTheme="minorHAnsi" w:cstheme="minorHAnsi"/>
        </w:rPr>
        <w:t xml:space="preserve">eny nadesłanych prac i przyzna </w:t>
      </w:r>
      <w:r w:rsidR="001F5784">
        <w:rPr>
          <w:rFonts w:asciiTheme="minorHAnsi" w:hAnsiTheme="minorHAnsi" w:cstheme="minorHAnsi"/>
        </w:rPr>
        <w:t xml:space="preserve">nagrody </w:t>
      </w:r>
      <w:r w:rsidRPr="00235886">
        <w:rPr>
          <w:rFonts w:asciiTheme="minorHAnsi" w:hAnsiTheme="minorHAnsi" w:cstheme="minorHAnsi"/>
        </w:rPr>
        <w:t>w każdej kategorii wiekowej</w:t>
      </w:r>
      <w:r w:rsidR="00D15084">
        <w:rPr>
          <w:rFonts w:asciiTheme="minorHAnsi" w:hAnsiTheme="minorHAnsi" w:cstheme="minorHAnsi"/>
        </w:rPr>
        <w:t xml:space="preserve">, </w:t>
      </w:r>
      <w:r w:rsidRPr="00235886">
        <w:rPr>
          <w:rFonts w:asciiTheme="minorHAnsi" w:hAnsiTheme="minorHAnsi" w:cstheme="minorHAnsi"/>
        </w:rPr>
        <w:t>uwz</w:t>
      </w:r>
      <w:r w:rsidR="001F5784">
        <w:rPr>
          <w:rFonts w:asciiTheme="minorHAnsi" w:hAnsiTheme="minorHAnsi" w:cstheme="minorHAnsi"/>
        </w:rPr>
        <w:t>ględniając</w:t>
      </w:r>
      <w:r w:rsidRPr="00235886">
        <w:rPr>
          <w:rFonts w:asciiTheme="minorHAnsi" w:hAnsiTheme="minorHAnsi" w:cstheme="minorHAnsi"/>
        </w:rPr>
        <w:t xml:space="preserve"> </w:t>
      </w:r>
      <w:r w:rsidR="00E428C2">
        <w:rPr>
          <w:rFonts w:asciiTheme="minorHAnsi" w:hAnsiTheme="minorHAnsi" w:cstheme="minorHAnsi"/>
        </w:rPr>
        <w:t xml:space="preserve">ich </w:t>
      </w:r>
      <w:r w:rsidRPr="00235886">
        <w:rPr>
          <w:rFonts w:asciiTheme="minorHAnsi" w:hAnsiTheme="minorHAnsi" w:cstheme="minorHAnsi"/>
        </w:rPr>
        <w:t>zgodność</w:t>
      </w:r>
      <w:r w:rsidR="00A120C9">
        <w:rPr>
          <w:rFonts w:asciiTheme="minorHAnsi" w:hAnsiTheme="minorHAnsi" w:cstheme="minorHAnsi"/>
        </w:rPr>
        <w:t xml:space="preserve"> </w:t>
      </w:r>
      <w:r w:rsidRPr="00235886">
        <w:rPr>
          <w:rFonts w:asciiTheme="minorHAnsi" w:hAnsiTheme="minorHAnsi" w:cstheme="minorHAnsi"/>
        </w:rPr>
        <w:t>z regulaminem i tematem k</w:t>
      </w:r>
      <w:r w:rsidR="001F5784">
        <w:rPr>
          <w:rFonts w:asciiTheme="minorHAnsi" w:hAnsiTheme="minorHAnsi" w:cstheme="minorHAnsi"/>
        </w:rPr>
        <w:t xml:space="preserve">onkursu, oryginalność, technikę </w:t>
      </w:r>
      <w:r w:rsidRPr="00235886">
        <w:rPr>
          <w:rFonts w:asciiTheme="minorHAnsi" w:hAnsiTheme="minorHAnsi" w:cstheme="minorHAnsi"/>
        </w:rPr>
        <w:t>wykonania.</w:t>
      </w:r>
      <w:r w:rsidR="001F5784">
        <w:rPr>
          <w:rFonts w:asciiTheme="minorHAnsi" w:hAnsiTheme="minorHAnsi" w:cstheme="minorHAnsi"/>
          <w:bCs/>
        </w:rPr>
        <w:t xml:space="preserve"> </w:t>
      </w:r>
      <w:r w:rsidRPr="00A512CD">
        <w:rPr>
          <w:rFonts w:asciiTheme="minorHAnsi" w:hAnsiTheme="minorHAnsi" w:cstheme="minorHAnsi"/>
        </w:rPr>
        <w:t>Jury zastrzega sobie m</w:t>
      </w:r>
      <w:r w:rsidR="001F5784" w:rsidRPr="00A512CD">
        <w:rPr>
          <w:rFonts w:asciiTheme="minorHAnsi" w:hAnsiTheme="minorHAnsi" w:cstheme="minorHAnsi"/>
        </w:rPr>
        <w:t>ożliwość</w:t>
      </w:r>
      <w:r w:rsidR="00E428C2" w:rsidRPr="00A512CD">
        <w:rPr>
          <w:rFonts w:asciiTheme="minorHAnsi" w:hAnsiTheme="minorHAnsi" w:cstheme="minorHAnsi"/>
        </w:rPr>
        <w:t xml:space="preserve"> nie przyznania nagród </w:t>
      </w:r>
      <w:r w:rsidR="0007465F" w:rsidRPr="00A512CD">
        <w:rPr>
          <w:rFonts w:asciiTheme="minorHAnsi" w:hAnsiTheme="minorHAnsi" w:cstheme="minorHAnsi"/>
        </w:rPr>
        <w:br/>
      </w:r>
      <w:r w:rsidR="00E428C2" w:rsidRPr="00A512CD">
        <w:rPr>
          <w:rFonts w:asciiTheme="minorHAnsi" w:hAnsiTheme="minorHAnsi" w:cstheme="minorHAnsi"/>
        </w:rPr>
        <w:t>w poszczególnych kategoriach.</w:t>
      </w:r>
      <w:r w:rsidR="001F5784" w:rsidRPr="00A512CD">
        <w:rPr>
          <w:rFonts w:asciiTheme="minorHAnsi" w:hAnsiTheme="minorHAnsi" w:cstheme="minorHAnsi"/>
        </w:rPr>
        <w:t xml:space="preserve"> </w:t>
      </w:r>
      <w:bookmarkEnd w:id="4"/>
      <w:r w:rsidR="009F4EBB" w:rsidRPr="00A512CD">
        <w:fldChar w:fldCharType="begin"/>
      </w:r>
      <w:r w:rsidRPr="00A512CD">
        <w:rPr>
          <w:rFonts w:asciiTheme="minorHAnsi" w:hAnsiTheme="minorHAnsi" w:cstheme="minorHAnsi"/>
        </w:rPr>
        <w:instrText xml:space="preserve"> HYPERLINK "mailto:palac@palac.szczecin.pl" </w:instrText>
      </w:r>
      <w:r w:rsidR="009F4EBB" w:rsidRPr="00A512CD">
        <w:fldChar w:fldCharType="separate"/>
      </w:r>
    </w:p>
    <w:p w14:paraId="4F72C03A" w14:textId="77777777" w:rsidR="00505848" w:rsidRPr="00235886" w:rsidRDefault="005E3DA6" w:rsidP="00A120C9">
      <w:pPr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A512CD">
        <w:rPr>
          <w:rStyle w:val="Hipercze"/>
          <w:rFonts w:asciiTheme="minorHAnsi" w:hAnsiTheme="minorHAnsi" w:cstheme="minorHAnsi"/>
          <w:b/>
          <w:bCs/>
          <w:color w:val="auto"/>
        </w:rPr>
        <w:br/>
      </w:r>
      <w:r w:rsidR="00505848" w:rsidRPr="00A512CD">
        <w:rPr>
          <w:rStyle w:val="Hipercze"/>
          <w:rFonts w:asciiTheme="minorHAnsi" w:hAnsiTheme="minorHAnsi" w:cstheme="minorHAnsi"/>
          <w:b/>
          <w:bCs/>
          <w:color w:val="auto"/>
        </w:rPr>
        <w:t>NAGRODY:</w:t>
      </w:r>
      <w:r w:rsidR="009F4EBB" w:rsidRPr="00A512CD">
        <w:rPr>
          <w:rStyle w:val="Hipercze"/>
          <w:rFonts w:asciiTheme="minorHAnsi" w:hAnsiTheme="minorHAnsi" w:cstheme="minorHAnsi"/>
          <w:b/>
          <w:bCs/>
          <w:color w:val="auto"/>
        </w:rPr>
        <w:fldChar w:fldCharType="end"/>
      </w:r>
    </w:p>
    <w:p w14:paraId="00454D50" w14:textId="77777777" w:rsidR="00505848" w:rsidRPr="00235886" w:rsidRDefault="006B65B3" w:rsidP="00505848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Laureaci konkursu </w:t>
      </w:r>
      <w:r w:rsidR="00505848" w:rsidRPr="00235886">
        <w:rPr>
          <w:rFonts w:asciiTheme="minorHAnsi" w:hAnsiTheme="minorHAnsi" w:cstheme="minorHAnsi"/>
        </w:rPr>
        <w:t xml:space="preserve">otrzymają dyplomy oraz nagrody rzeczowe. </w:t>
      </w:r>
      <w:r w:rsidR="00505848" w:rsidRPr="00235886">
        <w:rPr>
          <w:rFonts w:asciiTheme="minorHAnsi" w:hAnsiTheme="minorHAnsi" w:cstheme="minorHAnsi"/>
          <w:bCs/>
        </w:rPr>
        <w:t>Będą one do odbioru w Dziale Organizacyjnym Pałacu Młodzieży</w:t>
      </w:r>
      <w:r w:rsidR="00AD230E">
        <w:rPr>
          <w:rFonts w:asciiTheme="minorHAnsi" w:hAnsiTheme="minorHAnsi" w:cstheme="minorHAnsi"/>
          <w:bCs/>
        </w:rPr>
        <w:t>,</w:t>
      </w:r>
      <w:r w:rsidR="00505848" w:rsidRPr="00235886">
        <w:rPr>
          <w:rFonts w:asciiTheme="minorHAnsi" w:hAnsiTheme="minorHAnsi" w:cstheme="minorHAnsi"/>
          <w:bCs/>
        </w:rPr>
        <w:t xml:space="preserve"> bądź przesłane na adres danej placówki, która dokonała zgłoszenia uczestnika konkursu.</w:t>
      </w:r>
    </w:p>
    <w:p w14:paraId="7DB39A2D" w14:textId="77777777" w:rsidR="00505848" w:rsidRPr="00235886" w:rsidRDefault="00505848" w:rsidP="00AB1E7D">
      <w:pPr>
        <w:spacing w:line="276" w:lineRule="auto"/>
        <w:ind w:firstLine="708"/>
        <w:rPr>
          <w:rFonts w:asciiTheme="minorHAnsi" w:hAnsiTheme="minorHAnsi" w:cstheme="minorHAnsi"/>
          <w:b/>
          <w:bCs/>
        </w:rPr>
      </w:pPr>
    </w:p>
    <w:p w14:paraId="6E2E9F51" w14:textId="22152623" w:rsidR="00942575" w:rsidRPr="00887F92" w:rsidRDefault="00942575" w:rsidP="00942575">
      <w:pPr>
        <w:rPr>
          <w:rFonts w:asciiTheme="minorHAnsi" w:hAnsiTheme="minorHAnsi" w:cstheme="minorHAnsi"/>
          <w:b/>
          <w:bCs/>
          <w:u w:val="single"/>
        </w:rPr>
      </w:pPr>
      <w:r w:rsidRPr="00235886">
        <w:rPr>
          <w:rFonts w:asciiTheme="minorHAnsi" w:hAnsiTheme="minorHAnsi" w:cstheme="minorHAnsi"/>
          <w:b/>
          <w:bCs/>
          <w:u w:val="single"/>
        </w:rPr>
        <w:t>TERMINY:</w:t>
      </w:r>
      <w:r w:rsidRPr="00235886">
        <w:rPr>
          <w:rFonts w:asciiTheme="minorHAnsi" w:hAnsiTheme="minorHAnsi" w:cstheme="minorHAnsi"/>
          <w:b/>
          <w:bCs/>
          <w:u w:val="single"/>
        </w:rPr>
        <w:br/>
      </w:r>
      <w:r w:rsidRPr="00887F92">
        <w:rPr>
          <w:rFonts w:asciiTheme="minorHAnsi" w:hAnsiTheme="minorHAnsi" w:cstheme="minorHAnsi"/>
        </w:rPr>
        <w:t>1.</w:t>
      </w:r>
      <w:r w:rsidRPr="00887F92">
        <w:rPr>
          <w:rFonts w:asciiTheme="minorHAnsi" w:hAnsiTheme="minorHAnsi" w:cstheme="minorHAnsi"/>
          <w:b/>
        </w:rPr>
        <w:t xml:space="preserve"> Termin dostarczania lub nadsyłania prac</w:t>
      </w:r>
      <w:r w:rsidRPr="00887F92">
        <w:rPr>
          <w:rFonts w:asciiTheme="minorHAnsi" w:hAnsiTheme="minorHAnsi" w:cstheme="minorHAnsi"/>
        </w:rPr>
        <w:t xml:space="preserve">: </w:t>
      </w:r>
      <w:r w:rsidR="002B32F7" w:rsidRPr="00887F92">
        <w:rPr>
          <w:rFonts w:asciiTheme="minorHAnsi" w:hAnsiTheme="minorHAnsi" w:cstheme="minorHAnsi"/>
          <w:b/>
        </w:rPr>
        <w:t>07</w:t>
      </w:r>
      <w:r w:rsidR="009811FC" w:rsidRPr="00887F92">
        <w:rPr>
          <w:rFonts w:asciiTheme="minorHAnsi" w:hAnsiTheme="minorHAnsi" w:cstheme="minorHAnsi"/>
          <w:b/>
        </w:rPr>
        <w:t>.05</w:t>
      </w:r>
      <w:r w:rsidR="002B32F7" w:rsidRPr="00887F92">
        <w:rPr>
          <w:rFonts w:asciiTheme="minorHAnsi" w:hAnsiTheme="minorHAnsi" w:cstheme="minorHAnsi"/>
          <w:b/>
        </w:rPr>
        <w:t>.2025</w:t>
      </w:r>
      <w:r w:rsidRPr="00887F92">
        <w:rPr>
          <w:rFonts w:asciiTheme="minorHAnsi" w:hAnsiTheme="minorHAnsi" w:cstheme="minorHAnsi"/>
          <w:b/>
        </w:rPr>
        <w:t xml:space="preserve"> r.</w:t>
      </w:r>
      <w:r w:rsidRPr="00887F92">
        <w:rPr>
          <w:rFonts w:asciiTheme="minorHAnsi" w:hAnsiTheme="minorHAnsi" w:cstheme="minorHAnsi"/>
        </w:rPr>
        <w:t xml:space="preserve"> </w:t>
      </w:r>
      <w:r w:rsidR="0091037E" w:rsidRPr="00887F92">
        <w:rPr>
          <w:rFonts w:asciiTheme="minorHAnsi" w:hAnsiTheme="minorHAnsi" w:cstheme="minorHAnsi"/>
        </w:rPr>
        <w:t>-</w:t>
      </w:r>
      <w:r w:rsidRPr="00887F92">
        <w:rPr>
          <w:rFonts w:asciiTheme="minorHAnsi" w:hAnsiTheme="minorHAnsi" w:cstheme="minorHAnsi"/>
        </w:rPr>
        <w:t xml:space="preserve"> decyduje </w:t>
      </w:r>
      <w:r w:rsidR="00F357A2" w:rsidRPr="00887F92">
        <w:rPr>
          <w:rFonts w:asciiTheme="minorHAnsi" w:hAnsiTheme="minorHAnsi" w:cstheme="minorHAnsi"/>
        </w:rPr>
        <w:t xml:space="preserve">data </w:t>
      </w:r>
      <w:r w:rsidR="007A781F" w:rsidRPr="00887F92">
        <w:rPr>
          <w:rFonts w:asciiTheme="minorHAnsi" w:hAnsiTheme="minorHAnsi" w:cstheme="minorHAnsi"/>
        </w:rPr>
        <w:t>stempla pocztowego.</w:t>
      </w:r>
    </w:p>
    <w:p w14:paraId="0DA2CF1B" w14:textId="77777777" w:rsidR="00985B75" w:rsidRPr="00822E53" w:rsidRDefault="00942575" w:rsidP="00985B75">
      <w:pPr>
        <w:spacing w:line="276" w:lineRule="auto"/>
        <w:rPr>
          <w:rFonts w:asciiTheme="minorHAnsi" w:hAnsiTheme="minorHAnsi" w:cstheme="minorHAnsi"/>
        </w:rPr>
      </w:pPr>
      <w:r w:rsidRPr="00235886">
        <w:rPr>
          <w:rFonts w:asciiTheme="minorHAnsi" w:hAnsiTheme="minorHAnsi" w:cstheme="minorHAnsi"/>
        </w:rPr>
        <w:t xml:space="preserve">2. </w:t>
      </w:r>
      <w:r w:rsidR="00985B75" w:rsidRPr="00822E53">
        <w:rPr>
          <w:rFonts w:asciiTheme="minorHAnsi" w:hAnsiTheme="minorHAnsi" w:cstheme="minorHAnsi"/>
        </w:rPr>
        <w:t xml:space="preserve">Prace </w:t>
      </w:r>
      <w:r w:rsidR="00985B75">
        <w:rPr>
          <w:rFonts w:asciiTheme="minorHAnsi" w:hAnsiTheme="minorHAnsi" w:cstheme="minorHAnsi"/>
        </w:rPr>
        <w:t xml:space="preserve">wraz z załącznikami (zał. 1 - 2) </w:t>
      </w:r>
      <w:r w:rsidR="00985B75" w:rsidRPr="00822E53">
        <w:rPr>
          <w:rFonts w:asciiTheme="minorHAnsi" w:hAnsiTheme="minorHAnsi" w:cstheme="minorHAnsi"/>
        </w:rPr>
        <w:t>należy dostarczyć do sekretariatu lub przesłać na adres:</w:t>
      </w:r>
    </w:p>
    <w:p w14:paraId="39EFE8D8" w14:textId="77777777" w:rsidR="00942575" w:rsidRPr="00235886" w:rsidRDefault="00942575" w:rsidP="00235886">
      <w:pPr>
        <w:jc w:val="center"/>
        <w:rPr>
          <w:rFonts w:asciiTheme="minorHAnsi" w:hAnsiTheme="minorHAnsi" w:cstheme="minorHAnsi"/>
          <w:b/>
          <w:bCs/>
        </w:rPr>
      </w:pPr>
      <w:r w:rsidRPr="00235886">
        <w:rPr>
          <w:rFonts w:asciiTheme="minorHAnsi" w:hAnsiTheme="minorHAnsi" w:cstheme="minorHAnsi"/>
          <w:b/>
          <w:bCs/>
        </w:rPr>
        <w:t>Pałac Młodzieży – Pomorskie Centrum Edukacji</w:t>
      </w:r>
    </w:p>
    <w:p w14:paraId="43C47C7D" w14:textId="77777777" w:rsidR="00942575" w:rsidRPr="00235886" w:rsidRDefault="00942575" w:rsidP="00235886">
      <w:pPr>
        <w:pStyle w:val="Akapitzlist"/>
        <w:ind w:left="3552"/>
        <w:rPr>
          <w:rFonts w:asciiTheme="minorHAnsi" w:hAnsiTheme="minorHAnsi" w:cstheme="minorHAnsi"/>
          <w:b/>
          <w:bCs/>
        </w:rPr>
      </w:pPr>
      <w:r w:rsidRPr="00235886">
        <w:rPr>
          <w:rFonts w:asciiTheme="minorHAnsi" w:hAnsiTheme="minorHAnsi" w:cstheme="minorHAnsi"/>
          <w:b/>
          <w:bCs/>
        </w:rPr>
        <w:t>al. Piastów 7</w:t>
      </w:r>
    </w:p>
    <w:p w14:paraId="63E88EF7" w14:textId="77777777" w:rsidR="00942575" w:rsidRPr="00235886" w:rsidRDefault="00942575" w:rsidP="00235886">
      <w:pPr>
        <w:pStyle w:val="Akapitzlist"/>
        <w:ind w:left="2844" w:firstLine="696"/>
        <w:rPr>
          <w:rFonts w:asciiTheme="minorHAnsi" w:hAnsiTheme="minorHAnsi" w:cstheme="minorHAnsi"/>
          <w:b/>
          <w:bCs/>
        </w:rPr>
      </w:pPr>
      <w:r w:rsidRPr="00235886">
        <w:rPr>
          <w:rFonts w:asciiTheme="minorHAnsi" w:hAnsiTheme="minorHAnsi" w:cstheme="minorHAnsi"/>
          <w:b/>
          <w:bCs/>
        </w:rPr>
        <w:t>70-327 Szczecin</w:t>
      </w:r>
    </w:p>
    <w:p w14:paraId="6BC1857A" w14:textId="77777777" w:rsidR="00942575" w:rsidRPr="00235886" w:rsidRDefault="00942575" w:rsidP="00235886">
      <w:pPr>
        <w:jc w:val="center"/>
        <w:rPr>
          <w:rFonts w:asciiTheme="minorHAnsi" w:hAnsiTheme="minorHAnsi" w:cstheme="minorHAnsi"/>
          <w:bCs/>
        </w:rPr>
      </w:pPr>
      <w:r w:rsidRPr="00235886">
        <w:rPr>
          <w:rFonts w:asciiTheme="minorHAnsi" w:hAnsiTheme="minorHAnsi" w:cstheme="minorHAnsi"/>
          <w:bCs/>
        </w:rPr>
        <w:t>z dopiskiem „Poezja w obrazach”</w:t>
      </w:r>
    </w:p>
    <w:p w14:paraId="7A2A7ACC" w14:textId="77777777" w:rsidR="00942575" w:rsidRPr="00235886" w:rsidRDefault="00942575" w:rsidP="00942575">
      <w:pPr>
        <w:pStyle w:val="Akapitzlist"/>
        <w:ind w:left="2844" w:firstLine="696"/>
        <w:rPr>
          <w:rFonts w:asciiTheme="minorHAnsi" w:hAnsiTheme="minorHAnsi" w:cstheme="minorHAnsi"/>
          <w:b/>
          <w:bCs/>
        </w:rPr>
      </w:pPr>
    </w:p>
    <w:p w14:paraId="4AB5F073" w14:textId="77777777" w:rsidR="00942575" w:rsidRPr="00235886" w:rsidRDefault="003D2EC1" w:rsidP="003D2EC1">
      <w:pPr>
        <w:rPr>
          <w:rFonts w:asciiTheme="minorHAnsi" w:hAnsiTheme="minorHAnsi" w:cstheme="minorHAnsi"/>
          <w:bCs/>
        </w:rPr>
      </w:pPr>
      <w:r w:rsidRPr="001F5784">
        <w:rPr>
          <w:rFonts w:asciiTheme="minorHAnsi" w:hAnsiTheme="minorHAnsi" w:cstheme="minorHAnsi"/>
          <w:bCs/>
        </w:rPr>
        <w:t>3.</w:t>
      </w:r>
      <w:r w:rsidRPr="00235886">
        <w:rPr>
          <w:rFonts w:asciiTheme="minorHAnsi" w:hAnsiTheme="minorHAnsi" w:cstheme="minorHAnsi"/>
          <w:b/>
          <w:bCs/>
        </w:rPr>
        <w:t xml:space="preserve"> </w:t>
      </w:r>
      <w:r w:rsidR="00942575" w:rsidRPr="00235886">
        <w:rPr>
          <w:rFonts w:asciiTheme="minorHAnsi" w:hAnsiTheme="minorHAnsi" w:cstheme="minorHAnsi"/>
          <w:bCs/>
        </w:rPr>
        <w:t xml:space="preserve">Ogłoszenie wyników konkursu ukaże się na stronie internetowej Organizatora </w:t>
      </w:r>
      <w:hyperlink r:id="rId11" w:history="1">
        <w:r w:rsidR="00942575" w:rsidRPr="00235886">
          <w:rPr>
            <w:rStyle w:val="Hipercze"/>
            <w:rFonts w:asciiTheme="minorHAnsi" w:hAnsiTheme="minorHAnsi" w:cstheme="minorHAnsi"/>
            <w:bCs/>
          </w:rPr>
          <w:t>www.palac.szczecin.pl</w:t>
        </w:r>
      </w:hyperlink>
      <w:r w:rsidR="00942575" w:rsidRPr="00235886">
        <w:rPr>
          <w:rFonts w:asciiTheme="minorHAnsi" w:hAnsiTheme="minorHAnsi" w:cstheme="minorHAnsi"/>
          <w:bCs/>
        </w:rPr>
        <w:t xml:space="preserve"> w dniu </w:t>
      </w:r>
      <w:r w:rsidR="002B32F7">
        <w:rPr>
          <w:rFonts w:asciiTheme="minorHAnsi" w:hAnsiTheme="minorHAnsi" w:cstheme="minorHAnsi"/>
          <w:b/>
          <w:bCs/>
        </w:rPr>
        <w:t>02.06.2025</w:t>
      </w:r>
      <w:r w:rsidR="00942575" w:rsidRPr="00235886">
        <w:rPr>
          <w:rFonts w:asciiTheme="minorHAnsi" w:hAnsiTheme="minorHAnsi" w:cstheme="minorHAnsi"/>
          <w:b/>
          <w:bCs/>
        </w:rPr>
        <w:t xml:space="preserve"> r. </w:t>
      </w:r>
    </w:p>
    <w:p w14:paraId="40D64DDC" w14:textId="77777777" w:rsidR="00942575" w:rsidRPr="00235886" w:rsidRDefault="003D2EC1" w:rsidP="003D2EC1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235886">
        <w:rPr>
          <w:rFonts w:asciiTheme="minorHAnsi" w:hAnsiTheme="minorHAnsi" w:cstheme="minorHAnsi"/>
          <w:bCs/>
        </w:rPr>
        <w:t xml:space="preserve">4. </w:t>
      </w:r>
      <w:r w:rsidR="002B32F7">
        <w:rPr>
          <w:rFonts w:asciiTheme="minorHAnsi" w:hAnsiTheme="minorHAnsi" w:cstheme="minorHAnsi"/>
          <w:bCs/>
        </w:rPr>
        <w:t>Wystawa pokonkursowa</w:t>
      </w:r>
      <w:r w:rsidR="00942575" w:rsidRPr="00235886">
        <w:rPr>
          <w:rFonts w:asciiTheme="minorHAnsi" w:hAnsiTheme="minorHAnsi" w:cstheme="minorHAnsi"/>
          <w:bCs/>
        </w:rPr>
        <w:t xml:space="preserve"> rozpocznie się </w:t>
      </w:r>
      <w:r w:rsidR="00942575" w:rsidRPr="00235886">
        <w:rPr>
          <w:rFonts w:asciiTheme="minorHAnsi" w:hAnsiTheme="minorHAnsi" w:cstheme="minorHAnsi"/>
          <w:b/>
          <w:bCs/>
        </w:rPr>
        <w:t>1</w:t>
      </w:r>
      <w:r w:rsidR="002B32F7">
        <w:rPr>
          <w:rFonts w:asciiTheme="minorHAnsi" w:hAnsiTheme="minorHAnsi" w:cstheme="minorHAnsi"/>
          <w:b/>
          <w:bCs/>
        </w:rPr>
        <w:t>7</w:t>
      </w:r>
      <w:r w:rsidR="002B32F7">
        <w:rPr>
          <w:rFonts w:asciiTheme="minorHAnsi" w:hAnsiTheme="minorHAnsi" w:cstheme="minorHAnsi"/>
          <w:b/>
          <w:bCs/>
          <w:color w:val="000000" w:themeColor="text1"/>
        </w:rPr>
        <w:t>.06.2025</w:t>
      </w:r>
      <w:r w:rsidR="00942575" w:rsidRPr="00235886">
        <w:rPr>
          <w:rFonts w:asciiTheme="minorHAnsi" w:hAnsiTheme="minorHAnsi" w:cstheme="minorHAnsi"/>
          <w:b/>
          <w:bCs/>
          <w:color w:val="000000" w:themeColor="text1"/>
        </w:rPr>
        <w:t xml:space="preserve"> r. </w:t>
      </w:r>
      <w:r w:rsidR="00942575" w:rsidRPr="00235886">
        <w:rPr>
          <w:rFonts w:asciiTheme="minorHAnsi" w:hAnsiTheme="minorHAnsi" w:cstheme="minorHAnsi"/>
          <w:bCs/>
        </w:rPr>
        <w:t>w siedzibie Pałacu Młodzieży – Pomorskiego Centrum Edukacji w Szczecinie</w:t>
      </w:r>
      <w:r w:rsidR="001F5784">
        <w:rPr>
          <w:rFonts w:asciiTheme="minorHAnsi" w:hAnsiTheme="minorHAnsi" w:cstheme="minorHAnsi"/>
          <w:bCs/>
        </w:rPr>
        <w:t>.</w:t>
      </w:r>
    </w:p>
    <w:p w14:paraId="7875C1D7" w14:textId="77777777" w:rsidR="00325153" w:rsidRPr="00235886" w:rsidRDefault="00325153" w:rsidP="001F3AF2">
      <w:pPr>
        <w:rPr>
          <w:rFonts w:asciiTheme="minorHAnsi" w:hAnsiTheme="minorHAnsi" w:cstheme="minorHAnsi"/>
          <w:b/>
          <w:u w:val="single"/>
        </w:rPr>
      </w:pPr>
    </w:p>
    <w:p w14:paraId="2E3971AC" w14:textId="77777777" w:rsidR="00887F92" w:rsidRDefault="00DB41F0" w:rsidP="00887F92">
      <w:pPr>
        <w:jc w:val="both"/>
        <w:rPr>
          <w:ins w:id="5" w:author="Monika Wilczyńska" w:date="2025-03-10T12:23:00Z"/>
          <w:rFonts w:asciiTheme="minorHAnsi" w:hAnsiTheme="minorHAnsi" w:cstheme="minorHAnsi"/>
          <w:b/>
          <w:u w:val="single"/>
        </w:rPr>
      </w:pPr>
      <w:bookmarkStart w:id="6" w:name="_Hlk192239803"/>
      <w:r w:rsidRPr="00887F92">
        <w:rPr>
          <w:rFonts w:asciiTheme="minorHAnsi" w:hAnsiTheme="minorHAnsi" w:cstheme="minorHAnsi"/>
          <w:b/>
          <w:u w:val="single"/>
        </w:rPr>
        <w:t>PRAWA WŁASNOŚCI INTELEKTUALNEJ</w:t>
      </w:r>
      <w:r w:rsidR="00887F92">
        <w:rPr>
          <w:rFonts w:asciiTheme="minorHAnsi" w:hAnsiTheme="minorHAnsi" w:cstheme="minorHAnsi"/>
          <w:b/>
          <w:u w:val="single"/>
        </w:rPr>
        <w:t>:</w:t>
      </w:r>
    </w:p>
    <w:p w14:paraId="3625578B" w14:textId="089A9B03" w:rsidR="00DB41F0" w:rsidRPr="00887F92" w:rsidRDefault="001F5784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/>
          <w:u w:val="single"/>
        </w:rPr>
        <w:br/>
      </w:r>
      <w:r w:rsidRPr="00887F92">
        <w:rPr>
          <w:rFonts w:asciiTheme="minorHAnsi" w:hAnsiTheme="minorHAnsi" w:cstheme="minorHAnsi"/>
        </w:rPr>
        <w:t>1</w:t>
      </w:r>
      <w:r w:rsidR="001F3AF2" w:rsidRPr="00887F92">
        <w:rPr>
          <w:rFonts w:asciiTheme="minorHAnsi" w:hAnsiTheme="minorHAnsi" w:cstheme="minorHAnsi"/>
          <w:bCs/>
        </w:rPr>
        <w:t>.</w:t>
      </w:r>
      <w:r w:rsidR="00E428C2" w:rsidRPr="00887F92">
        <w:rPr>
          <w:rFonts w:asciiTheme="minorHAnsi" w:hAnsiTheme="minorHAnsi" w:cstheme="minorHAnsi"/>
          <w:bCs/>
        </w:rPr>
        <w:t xml:space="preserve"> Organizator nie zwraca nadesłanych prac, chyba że na wyraźne życzenie autora </w:t>
      </w:r>
      <w:r w:rsidR="00E428C2" w:rsidRPr="00887F92">
        <w:rPr>
          <w:rFonts w:asciiTheme="minorHAnsi" w:hAnsiTheme="minorHAnsi" w:cstheme="minorHAnsi"/>
          <w:bCs/>
        </w:rPr>
        <w:br/>
        <w:t>(na jego koszt</w:t>
      </w:r>
      <w:r w:rsidR="008A3268" w:rsidRPr="00887F92">
        <w:rPr>
          <w:rFonts w:asciiTheme="minorHAnsi" w:hAnsiTheme="minorHAnsi" w:cstheme="minorHAnsi"/>
          <w:bCs/>
        </w:rPr>
        <w:t>)</w:t>
      </w:r>
      <w:r w:rsidR="00887F92">
        <w:rPr>
          <w:rFonts w:asciiTheme="minorHAnsi" w:hAnsiTheme="minorHAnsi" w:cstheme="minorHAnsi"/>
          <w:bCs/>
        </w:rPr>
        <w:t xml:space="preserve"> </w:t>
      </w:r>
      <w:r w:rsidR="008A3268" w:rsidRPr="00887F92">
        <w:rPr>
          <w:rFonts w:asciiTheme="minorHAnsi" w:hAnsiTheme="minorHAnsi" w:cstheme="minorHAnsi"/>
          <w:bCs/>
        </w:rPr>
        <w:t>z zastrzeżeniem, że prace nagrodzone, organizator zwraca po zakończeniu wystawy pokonkursowej.</w:t>
      </w:r>
    </w:p>
    <w:p w14:paraId="58113291" w14:textId="52F46AC0" w:rsidR="00DB41F0" w:rsidRPr="00887F92" w:rsidRDefault="00DB41F0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 xml:space="preserve">2. Z chwilą zgłoszenia danej pracy do konkursu, </w:t>
      </w:r>
      <w:r w:rsidR="00D15084" w:rsidRPr="00887F92">
        <w:rPr>
          <w:rFonts w:asciiTheme="minorHAnsi" w:hAnsiTheme="minorHAnsi" w:cstheme="minorHAnsi"/>
          <w:bCs/>
        </w:rPr>
        <w:t xml:space="preserve">pełnoletni </w:t>
      </w:r>
      <w:r w:rsidRPr="00887F92">
        <w:rPr>
          <w:rFonts w:asciiTheme="minorHAnsi" w:hAnsiTheme="minorHAnsi" w:cstheme="minorHAnsi"/>
          <w:bCs/>
        </w:rPr>
        <w:t>uczestnik</w:t>
      </w:r>
      <w:r w:rsidR="00887F92">
        <w:rPr>
          <w:rFonts w:asciiTheme="minorHAnsi" w:hAnsiTheme="minorHAnsi" w:cstheme="minorHAnsi"/>
          <w:bCs/>
        </w:rPr>
        <w:t>/</w:t>
      </w:r>
      <w:r w:rsidR="00887F92" w:rsidRPr="00F233F0">
        <w:rPr>
          <w:rFonts w:asciiTheme="minorHAnsi" w:hAnsiTheme="minorHAnsi" w:cstheme="minorHAnsi"/>
          <w:bCs/>
        </w:rPr>
        <w:t xml:space="preserve">rodzic (opiekun prawny) uczestnika </w:t>
      </w:r>
      <w:r w:rsidRPr="00887F92">
        <w:rPr>
          <w:rFonts w:asciiTheme="minorHAnsi" w:hAnsiTheme="minorHAnsi" w:cstheme="minorHAnsi"/>
          <w:bCs/>
        </w:rPr>
        <w:t>nieodpłatnie przenosi na Organizatora prawo własności do egzemplarza pracy konkursowej.</w:t>
      </w:r>
    </w:p>
    <w:p w14:paraId="41CD0BB1" w14:textId="25D1D594" w:rsidR="00DB41F0" w:rsidRPr="00887F92" w:rsidRDefault="00D15084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>3</w:t>
      </w:r>
      <w:r w:rsidR="00DB41F0" w:rsidRPr="00887F92">
        <w:rPr>
          <w:rFonts w:asciiTheme="minorHAnsi" w:hAnsiTheme="minorHAnsi" w:cstheme="minorHAnsi"/>
          <w:bCs/>
        </w:rPr>
        <w:t>. Uczestnik/rodzic (opiekun prawny) uczestnika oświadcza, że zgłoszona praca konkursowa jest wynikiem indywidualnej twórczości uczestnika oraz że przysługuje mu do niej pełnia</w:t>
      </w:r>
    </w:p>
    <w:p w14:paraId="72466282" w14:textId="77777777" w:rsidR="00DB41F0" w:rsidRPr="00887F92" w:rsidDel="00887F92" w:rsidRDefault="00DB41F0" w:rsidP="00887F92">
      <w:pPr>
        <w:jc w:val="both"/>
        <w:rPr>
          <w:del w:id="7" w:author="Monika Wilczyńska" w:date="2025-03-10T12:23:00Z"/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>autorskich praw majątkowych, wolnych od wad prawnych, obciążeń lub roszczeń osób</w:t>
      </w:r>
    </w:p>
    <w:p w14:paraId="113E13EF" w14:textId="77777777" w:rsidR="00DB41F0" w:rsidRPr="00887F92" w:rsidRDefault="00DB41F0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>trzecich, w szczególności wynikających z przepisów dotyczących ochrony własności</w:t>
      </w:r>
    </w:p>
    <w:p w14:paraId="2B1BBC96" w14:textId="6F1D66C5" w:rsidR="00DB41F0" w:rsidRPr="00887F92" w:rsidRDefault="00DB41F0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lastRenderedPageBreak/>
        <w:t xml:space="preserve">intelektualnej. Z tytułu złożonego powyżej oświadczenia </w:t>
      </w:r>
      <w:r w:rsidR="00D15084" w:rsidRPr="00887F92">
        <w:rPr>
          <w:rFonts w:asciiTheme="minorHAnsi" w:hAnsiTheme="minorHAnsi" w:cstheme="minorHAnsi"/>
          <w:bCs/>
        </w:rPr>
        <w:t>pełnoletni uczestnik/</w:t>
      </w:r>
      <w:r w:rsidRPr="00887F92">
        <w:rPr>
          <w:rFonts w:asciiTheme="minorHAnsi" w:hAnsiTheme="minorHAnsi" w:cstheme="minorHAnsi"/>
          <w:bCs/>
        </w:rPr>
        <w:t>rodzic (opiekun prawny) przyjmuje</w:t>
      </w:r>
      <w:r w:rsidR="00D15084" w:rsidRPr="00887F92">
        <w:rPr>
          <w:rFonts w:asciiTheme="minorHAnsi" w:hAnsiTheme="minorHAnsi" w:cstheme="minorHAnsi"/>
          <w:bCs/>
        </w:rPr>
        <w:t xml:space="preserve"> </w:t>
      </w:r>
      <w:r w:rsidRPr="00887F92">
        <w:rPr>
          <w:rFonts w:asciiTheme="minorHAnsi" w:hAnsiTheme="minorHAnsi" w:cstheme="minorHAnsi"/>
          <w:bCs/>
        </w:rPr>
        <w:t>na siebie pełną odpowiedzialność.</w:t>
      </w:r>
    </w:p>
    <w:p w14:paraId="3004975B" w14:textId="1625E21D" w:rsidR="00DB41F0" w:rsidRPr="00887F92" w:rsidRDefault="00D15084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>4</w:t>
      </w:r>
      <w:r w:rsidR="00DB41F0" w:rsidRPr="00887F92">
        <w:rPr>
          <w:rFonts w:asciiTheme="minorHAnsi" w:hAnsiTheme="minorHAnsi" w:cstheme="minorHAnsi"/>
          <w:bCs/>
        </w:rPr>
        <w:t xml:space="preserve">. Z chwilą zgłoszenia danej pracy </w:t>
      </w:r>
      <w:r w:rsidRPr="00887F92">
        <w:rPr>
          <w:rFonts w:asciiTheme="minorHAnsi" w:hAnsiTheme="minorHAnsi" w:cstheme="minorHAnsi"/>
          <w:bCs/>
        </w:rPr>
        <w:t xml:space="preserve">pełnoletni </w:t>
      </w:r>
      <w:r w:rsidR="00DB41F0" w:rsidRPr="00887F92">
        <w:rPr>
          <w:rFonts w:asciiTheme="minorHAnsi" w:hAnsiTheme="minorHAnsi" w:cstheme="minorHAnsi"/>
          <w:bCs/>
        </w:rPr>
        <w:t>uczestnik/uczestnik niepełnoletni</w:t>
      </w:r>
      <w:r w:rsidRPr="00887F92">
        <w:rPr>
          <w:rFonts w:asciiTheme="minorHAnsi" w:hAnsiTheme="minorHAnsi" w:cstheme="minorHAnsi"/>
          <w:bCs/>
        </w:rPr>
        <w:t xml:space="preserve"> </w:t>
      </w:r>
      <w:r w:rsidR="00DB41F0" w:rsidRPr="00887F92">
        <w:rPr>
          <w:rFonts w:asciiTheme="minorHAnsi" w:hAnsiTheme="minorHAnsi" w:cstheme="minorHAnsi"/>
          <w:bCs/>
        </w:rPr>
        <w:t>reprezentowany przez przedstawiciela ustawowego albo za jego zgodą, udziela Organizatorowi nieodpłatnej niewyłącznej licencji, z prawem do sublicencji, na wykorzystanie tej pracy konkursowej, nieograniczonej terytorialnie, na wszystkich polach eksploatacji, których wykorzystanie jest konieczne do przeprowadzenia konkursu, w szczególności na następujących polach: publiczne</w:t>
      </w:r>
      <w:r w:rsidR="0092045B" w:rsidRPr="00887F92">
        <w:rPr>
          <w:rFonts w:asciiTheme="minorHAnsi" w:hAnsiTheme="minorHAnsi" w:cstheme="minorHAnsi"/>
          <w:bCs/>
        </w:rPr>
        <w:t xml:space="preserve"> </w:t>
      </w:r>
      <w:r w:rsidR="00DB41F0" w:rsidRPr="00887F92">
        <w:rPr>
          <w:rFonts w:asciiTheme="minorHAnsi" w:hAnsiTheme="minorHAnsi" w:cstheme="minorHAnsi"/>
          <w:bCs/>
        </w:rPr>
        <w:t>wystawienie, wyświetlenie i pokazywanie, a także publiczne udostępnianie pracy w taki</w:t>
      </w:r>
      <w:r w:rsidR="0092045B" w:rsidRPr="00887F92">
        <w:rPr>
          <w:rFonts w:asciiTheme="minorHAnsi" w:hAnsiTheme="minorHAnsi" w:cstheme="minorHAnsi"/>
          <w:bCs/>
        </w:rPr>
        <w:t xml:space="preserve"> </w:t>
      </w:r>
      <w:r w:rsidR="00DB41F0" w:rsidRPr="00887F92">
        <w:rPr>
          <w:rFonts w:asciiTheme="minorHAnsi" w:hAnsiTheme="minorHAnsi" w:cstheme="minorHAnsi"/>
          <w:bCs/>
        </w:rPr>
        <w:t>sposób, aby każdy mógł mieć do niej dostęp w miejscu i w czasie przez siebie</w:t>
      </w:r>
      <w:ins w:id="8" w:author="Monika Wilczyńska" w:date="2025-03-10T12:24:00Z">
        <w:r w:rsidR="00887F92" w:rsidRPr="00887F92">
          <w:rPr>
            <w:rFonts w:asciiTheme="minorHAnsi" w:hAnsiTheme="minorHAnsi" w:cstheme="minorHAnsi"/>
            <w:bCs/>
          </w:rPr>
          <w:t xml:space="preserve"> </w:t>
        </w:r>
      </w:ins>
      <w:r w:rsidR="00DB41F0" w:rsidRPr="00887F92">
        <w:rPr>
          <w:rFonts w:asciiTheme="minorHAnsi" w:hAnsiTheme="minorHAnsi" w:cstheme="minorHAnsi"/>
          <w:bCs/>
        </w:rPr>
        <w:t>wybranym</w:t>
      </w:r>
      <w:r w:rsidR="0092045B" w:rsidRPr="00887F92">
        <w:rPr>
          <w:rFonts w:asciiTheme="minorHAnsi" w:hAnsiTheme="minorHAnsi" w:cstheme="minorHAnsi"/>
          <w:bCs/>
        </w:rPr>
        <w:t>,</w:t>
      </w:r>
      <w:r w:rsidR="0092045B" w:rsidRPr="00887F92">
        <w:rPr>
          <w:rFonts w:asciiTheme="minorHAnsi" w:hAnsiTheme="minorHAnsi" w:cstheme="minorHAnsi"/>
        </w:rPr>
        <w:t xml:space="preserve"> w tym publikację prac na stronie internetowej oraz w publikacjach  i Facebooku Pałacu Młodzieży.</w:t>
      </w:r>
    </w:p>
    <w:p w14:paraId="3B2F4E02" w14:textId="62D72EF0" w:rsidR="00DB41F0" w:rsidRPr="00887F92" w:rsidRDefault="00D15084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>5</w:t>
      </w:r>
      <w:r w:rsidR="00DB41F0" w:rsidRPr="00887F92">
        <w:rPr>
          <w:rFonts w:asciiTheme="minorHAnsi" w:hAnsiTheme="minorHAnsi" w:cstheme="minorHAnsi"/>
          <w:bCs/>
        </w:rPr>
        <w:t>. Uczestnik udziela powyższej licencji na czas nieoznaczony i ma prawo ją wypowiedzieć</w:t>
      </w:r>
    </w:p>
    <w:p w14:paraId="20D0754D" w14:textId="02CA154C" w:rsidR="00DB41F0" w:rsidRPr="00887F92" w:rsidDel="00AB44DC" w:rsidRDefault="00DB41F0" w:rsidP="00887F92">
      <w:pPr>
        <w:jc w:val="both"/>
        <w:rPr>
          <w:del w:id="9" w:author="Monika Wilczyńska" w:date="2025-03-17T10:58:00Z"/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>z zachowaniem rocznego okresu wypowiedzenia, ze skutkiem na koniec roku</w:t>
      </w:r>
    </w:p>
    <w:p w14:paraId="7830C4E4" w14:textId="77777777" w:rsidR="00DB41F0" w:rsidRPr="00887F92" w:rsidRDefault="00DB41F0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>kalendarzowego.</w:t>
      </w:r>
    </w:p>
    <w:p w14:paraId="13298EC4" w14:textId="38C6A19B" w:rsidR="00DB41F0" w:rsidRPr="00887F92" w:rsidRDefault="00D15084" w:rsidP="00887F92">
      <w:pPr>
        <w:jc w:val="both"/>
        <w:rPr>
          <w:rFonts w:asciiTheme="minorHAnsi" w:hAnsiTheme="minorHAnsi" w:cstheme="minorHAnsi"/>
          <w:bCs/>
        </w:rPr>
      </w:pPr>
      <w:r w:rsidRPr="00887F92">
        <w:rPr>
          <w:rFonts w:asciiTheme="minorHAnsi" w:hAnsiTheme="minorHAnsi" w:cstheme="minorHAnsi"/>
          <w:bCs/>
        </w:rPr>
        <w:t>6</w:t>
      </w:r>
      <w:r w:rsidR="00DB41F0" w:rsidRPr="00887F92">
        <w:rPr>
          <w:rFonts w:asciiTheme="minorHAnsi" w:hAnsiTheme="minorHAnsi" w:cstheme="minorHAnsi"/>
          <w:bCs/>
        </w:rPr>
        <w:t xml:space="preserve">. Udzielenie licencji następuje poprzez akceptację treści regulaminu i podpisanie </w:t>
      </w:r>
      <w:r w:rsidR="0092045B" w:rsidRPr="00887F92">
        <w:rPr>
          <w:rFonts w:asciiTheme="minorHAnsi" w:hAnsiTheme="minorHAnsi" w:cstheme="minorHAnsi"/>
          <w:bCs/>
        </w:rPr>
        <w:t xml:space="preserve">zał. </w:t>
      </w:r>
      <w:r w:rsidR="009B6115">
        <w:rPr>
          <w:rFonts w:asciiTheme="minorHAnsi" w:hAnsiTheme="minorHAnsi" w:cstheme="minorHAnsi"/>
          <w:bCs/>
        </w:rPr>
        <w:t xml:space="preserve">nr </w:t>
      </w:r>
      <w:r w:rsidR="0092045B" w:rsidRPr="00887F92">
        <w:rPr>
          <w:rFonts w:asciiTheme="minorHAnsi" w:hAnsiTheme="minorHAnsi" w:cstheme="minorHAnsi"/>
          <w:bCs/>
        </w:rPr>
        <w:t>2</w:t>
      </w:r>
    </w:p>
    <w:p w14:paraId="0D278DAE" w14:textId="77777777" w:rsidR="0092045B" w:rsidRDefault="0092045B" w:rsidP="00DB41F0">
      <w:pPr>
        <w:rPr>
          <w:rFonts w:asciiTheme="minorHAnsi" w:hAnsiTheme="minorHAnsi" w:cstheme="minorHAnsi"/>
          <w:bCs/>
          <w:color w:val="FF0000"/>
        </w:rPr>
      </w:pPr>
    </w:p>
    <w:p w14:paraId="0EBBE035" w14:textId="77777777" w:rsidR="00BD034D" w:rsidRPr="00BD034D" w:rsidRDefault="00DB41F0" w:rsidP="00BD034D">
      <w:pPr>
        <w:jc w:val="both"/>
        <w:rPr>
          <w:rFonts w:asciiTheme="minorHAnsi" w:hAnsiTheme="minorHAnsi" w:cstheme="minorHAnsi"/>
          <w:b/>
          <w:u w:val="single"/>
        </w:rPr>
      </w:pPr>
      <w:r w:rsidRPr="003D24CD">
        <w:rPr>
          <w:rFonts w:asciiTheme="minorHAnsi" w:hAnsiTheme="minorHAnsi" w:cstheme="minorHAnsi"/>
          <w:b/>
          <w:u w:val="single"/>
        </w:rPr>
        <w:t>UWAGI KOŃCOWE</w:t>
      </w:r>
    </w:p>
    <w:p w14:paraId="0C68D8F5" w14:textId="2F3C2B5A" w:rsidR="00BD034D" w:rsidRDefault="001F5784" w:rsidP="00BD034D">
      <w:pPr>
        <w:rPr>
          <w:rStyle w:val="Hipercze"/>
          <w:rFonts w:asciiTheme="minorHAnsi" w:hAnsiTheme="minorHAnsi" w:cstheme="minorHAnsi"/>
          <w:bCs/>
          <w:color w:val="auto"/>
          <w:u w:val="none"/>
        </w:rPr>
      </w:pPr>
      <w:r w:rsidRPr="0007465F">
        <w:rPr>
          <w:rFonts w:asciiTheme="minorHAnsi" w:hAnsiTheme="minorHAnsi" w:cstheme="minorHAnsi"/>
          <w:bCs/>
          <w:color w:val="FF0000"/>
        </w:rPr>
        <w:br/>
      </w:r>
      <w:bookmarkEnd w:id="6"/>
      <w:r w:rsidR="00887F92">
        <w:rPr>
          <w:rFonts w:asciiTheme="minorHAnsi" w:hAnsiTheme="minorHAnsi" w:cstheme="minorHAnsi"/>
          <w:bCs/>
        </w:rPr>
        <w:t>1</w:t>
      </w:r>
      <w:r w:rsidR="00BD034D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  <w:r w:rsidR="001F3AF2" w:rsidRPr="009A6A19">
        <w:rPr>
          <w:rFonts w:asciiTheme="minorHAnsi" w:hAnsiTheme="minorHAnsi" w:cstheme="minorHAnsi"/>
          <w:bCs/>
        </w:rPr>
        <w:t xml:space="preserve">Pytania dotyczące regulaminu konkursu należy kierować do pani Marioli Grochowskiej drogą mailową: </w:t>
      </w:r>
      <w:hyperlink r:id="rId12" w:history="1">
        <w:r w:rsidR="001F3AF2" w:rsidRPr="009A6A19">
          <w:rPr>
            <w:rStyle w:val="Hipercze"/>
            <w:rFonts w:asciiTheme="minorHAnsi" w:hAnsiTheme="minorHAnsi" w:cstheme="minorHAnsi"/>
            <w:bCs/>
          </w:rPr>
          <w:t>m.grochowska@palac.szczecin.pl</w:t>
        </w:r>
      </w:hyperlink>
    </w:p>
    <w:p w14:paraId="589A5BE6" w14:textId="4123794C" w:rsidR="004D29BC" w:rsidRDefault="00BD034D" w:rsidP="00BD034D">
      <w:pPr>
        <w:rPr>
          <w:rFonts w:asciiTheme="minorHAnsi" w:hAnsiTheme="minorHAnsi" w:cstheme="minorHAnsi"/>
        </w:rPr>
      </w:pPr>
      <w:r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2. </w:t>
      </w:r>
      <w:r w:rsidR="00A1396E" w:rsidRPr="001F5784">
        <w:rPr>
          <w:rFonts w:asciiTheme="minorHAnsi" w:hAnsiTheme="minorHAnsi" w:cstheme="minorHAnsi"/>
        </w:rPr>
        <w:t>O</w:t>
      </w:r>
      <w:r w:rsidR="00A1396E" w:rsidRPr="009A6A19">
        <w:rPr>
          <w:rFonts w:asciiTheme="minorHAnsi" w:hAnsiTheme="minorHAnsi" w:cstheme="minorHAnsi"/>
        </w:rPr>
        <w:t xml:space="preserve">rganizator nie ponosi żadnych kosztów udziału uczestników </w:t>
      </w:r>
      <w:r w:rsidR="004D29BC" w:rsidRPr="009A6A19">
        <w:rPr>
          <w:rFonts w:asciiTheme="minorHAnsi" w:hAnsiTheme="minorHAnsi" w:cstheme="minorHAnsi"/>
        </w:rPr>
        <w:t>w k</w:t>
      </w:r>
      <w:r w:rsidR="00A1396E" w:rsidRPr="009A6A19">
        <w:rPr>
          <w:rFonts w:asciiTheme="minorHAnsi" w:hAnsiTheme="minorHAnsi" w:cstheme="minorHAnsi"/>
        </w:rPr>
        <w:t>onkursie</w:t>
      </w:r>
      <w:r w:rsidR="004D29BC" w:rsidRPr="009A6A19">
        <w:rPr>
          <w:rFonts w:asciiTheme="minorHAnsi" w:hAnsiTheme="minorHAnsi" w:cstheme="minorHAnsi"/>
        </w:rPr>
        <w:t>,</w:t>
      </w:r>
      <w:r w:rsidR="00A971FF" w:rsidRPr="009A6A19">
        <w:rPr>
          <w:rFonts w:asciiTheme="minorHAnsi" w:hAnsiTheme="minorHAnsi" w:cstheme="minorHAnsi"/>
        </w:rPr>
        <w:t xml:space="preserve"> </w:t>
      </w:r>
      <w:r w:rsidR="004D29BC" w:rsidRPr="009A6A19">
        <w:rPr>
          <w:rFonts w:asciiTheme="minorHAnsi" w:hAnsiTheme="minorHAnsi" w:cstheme="minorHAnsi"/>
        </w:rPr>
        <w:t>szczególnie kosztów dojazdu, przesłania prac itp.</w:t>
      </w:r>
      <w:del w:id="10" w:author="Monika Wilczyńska" w:date="2025-03-10T12:27:00Z">
        <w:r w:rsidR="001F5784" w:rsidDel="00BD034D">
          <w:rPr>
            <w:rFonts w:asciiTheme="minorHAnsi" w:hAnsiTheme="minorHAnsi" w:cstheme="minorHAnsi"/>
          </w:rPr>
          <w:br/>
        </w:r>
      </w:del>
      <w:r w:rsidR="00887F92">
        <w:rPr>
          <w:rFonts w:asciiTheme="minorHAnsi" w:hAnsiTheme="minorHAnsi" w:cstheme="minorHAnsi"/>
        </w:rPr>
        <w:t>3</w:t>
      </w:r>
      <w:r w:rsidR="001F5784">
        <w:rPr>
          <w:rFonts w:asciiTheme="minorHAnsi" w:hAnsiTheme="minorHAnsi" w:cstheme="minorHAnsi"/>
        </w:rPr>
        <w:t xml:space="preserve">. </w:t>
      </w:r>
      <w:r w:rsidR="004D29BC" w:rsidRPr="009A6A19">
        <w:rPr>
          <w:rFonts w:asciiTheme="minorHAnsi" w:hAnsiTheme="minorHAnsi" w:cstheme="minorHAnsi"/>
        </w:rPr>
        <w:t>Organizator konkursu nie ponosi odpowiedzialności za skuteczność</w:t>
      </w:r>
      <w:r w:rsidR="00A971FF" w:rsidRPr="009A6A19">
        <w:rPr>
          <w:rFonts w:asciiTheme="minorHAnsi" w:hAnsiTheme="minorHAnsi" w:cstheme="minorHAnsi"/>
        </w:rPr>
        <w:t xml:space="preserve"> </w:t>
      </w:r>
      <w:r w:rsidR="004D29BC" w:rsidRPr="009A6A19">
        <w:rPr>
          <w:rFonts w:asciiTheme="minorHAnsi" w:hAnsiTheme="minorHAnsi" w:cstheme="minorHAnsi"/>
        </w:rPr>
        <w:t>dostarczenia przesyłek i inne kwestie techniczne mogące mieć wpływ na</w:t>
      </w:r>
      <w:r w:rsidR="00A971FF" w:rsidRPr="009A6A19">
        <w:rPr>
          <w:rFonts w:asciiTheme="minorHAnsi" w:hAnsiTheme="minorHAnsi" w:cstheme="minorHAnsi"/>
        </w:rPr>
        <w:t xml:space="preserve"> </w:t>
      </w:r>
      <w:r w:rsidR="004D29BC" w:rsidRPr="009A6A19">
        <w:rPr>
          <w:rFonts w:asciiTheme="minorHAnsi" w:hAnsiTheme="minorHAnsi" w:cstheme="minorHAnsi"/>
        </w:rPr>
        <w:t>prawidłowe dostarczenie zgłoszeń związanych z konkursem.</w:t>
      </w:r>
      <w:r w:rsidR="001F5784">
        <w:rPr>
          <w:rFonts w:asciiTheme="minorHAnsi" w:hAnsiTheme="minorHAnsi" w:cstheme="minorHAnsi"/>
        </w:rPr>
        <w:br/>
      </w:r>
      <w:r w:rsidR="00887F92">
        <w:rPr>
          <w:rFonts w:asciiTheme="minorHAnsi" w:hAnsiTheme="minorHAnsi" w:cstheme="minorHAnsi"/>
        </w:rPr>
        <w:t>4</w:t>
      </w:r>
      <w:r w:rsidR="001F5784">
        <w:rPr>
          <w:rFonts w:asciiTheme="minorHAnsi" w:hAnsiTheme="minorHAnsi" w:cstheme="minorHAnsi"/>
        </w:rPr>
        <w:t xml:space="preserve">. </w:t>
      </w:r>
      <w:r w:rsidR="004D29BC" w:rsidRPr="009A6A19">
        <w:rPr>
          <w:rFonts w:asciiTheme="minorHAnsi" w:hAnsiTheme="minorHAnsi" w:cstheme="minorHAnsi"/>
        </w:rPr>
        <w:t>Organizator zastrzega sobie możliwość dokonywania</w:t>
      </w:r>
      <w:r w:rsidR="009A6A19">
        <w:rPr>
          <w:rFonts w:asciiTheme="minorHAnsi" w:hAnsiTheme="minorHAnsi" w:cstheme="minorHAnsi"/>
        </w:rPr>
        <w:t xml:space="preserve"> zmian w niniejszym</w:t>
      </w:r>
      <w:r w:rsidR="001F5784">
        <w:rPr>
          <w:rFonts w:asciiTheme="minorHAnsi" w:hAnsiTheme="minorHAnsi" w:cstheme="minorHAnsi"/>
        </w:rPr>
        <w:t xml:space="preserve"> r</w:t>
      </w:r>
      <w:r w:rsidR="00C009C3" w:rsidRPr="009A6A19">
        <w:rPr>
          <w:rFonts w:asciiTheme="minorHAnsi" w:hAnsiTheme="minorHAnsi" w:cstheme="minorHAnsi"/>
        </w:rPr>
        <w:t>egulaminie</w:t>
      </w:r>
      <w:r w:rsidR="00EA308A" w:rsidRPr="009A6A19">
        <w:rPr>
          <w:rFonts w:asciiTheme="minorHAnsi" w:hAnsiTheme="minorHAnsi" w:cstheme="minorHAnsi"/>
        </w:rPr>
        <w:t xml:space="preserve">. </w:t>
      </w:r>
      <w:r w:rsidR="001F5784">
        <w:rPr>
          <w:rFonts w:asciiTheme="minorHAnsi" w:hAnsiTheme="minorHAnsi" w:cstheme="minorHAnsi"/>
        </w:rPr>
        <w:br/>
        <w:t>O zmianach treści regulaminu o</w:t>
      </w:r>
      <w:r w:rsidR="004D29BC" w:rsidRPr="009A6A19">
        <w:rPr>
          <w:rFonts w:asciiTheme="minorHAnsi" w:hAnsiTheme="minorHAnsi" w:cstheme="minorHAnsi"/>
        </w:rPr>
        <w:t xml:space="preserve">rganizator powiadomi poprzez </w:t>
      </w:r>
      <w:r w:rsidR="001F5784">
        <w:rPr>
          <w:rFonts w:asciiTheme="minorHAnsi" w:hAnsiTheme="minorHAnsi" w:cstheme="minorHAnsi"/>
        </w:rPr>
        <w:t>ogłoszenie nowego tekstu r</w:t>
      </w:r>
      <w:r w:rsidR="004D29BC" w:rsidRPr="009A6A19">
        <w:rPr>
          <w:rFonts w:asciiTheme="minorHAnsi" w:hAnsiTheme="minorHAnsi" w:cstheme="minorHAnsi"/>
        </w:rPr>
        <w:t>egulaminu z podaniem daty rozpoczęcia jego obowiązywania.</w:t>
      </w:r>
    </w:p>
    <w:p w14:paraId="387599E1" w14:textId="52BC8925" w:rsidR="002B7CA6" w:rsidRDefault="0038324D" w:rsidP="005E3DA6">
      <w:pPr>
        <w:jc w:val="both"/>
        <w:rPr>
          <w:rStyle w:val="Hipercze"/>
          <w:rFonts w:asciiTheme="minorHAnsi" w:hAnsiTheme="minorHAnsi" w:cstheme="minorHAnsi"/>
          <w:b/>
          <w:bCs/>
          <w:color w:val="auto"/>
          <w:sz w:val="20"/>
          <w:szCs w:val="20"/>
        </w:rPr>
      </w:pPr>
      <w:ins w:id="11" w:author="Monika Wilczyńska" w:date="2025-03-10T12:31:00Z">
        <w:r>
          <w:rPr>
            <w:rFonts w:asciiTheme="minorHAnsi" w:hAnsiTheme="minorHAnsi" w:cstheme="minorHAnsi"/>
          </w:rPr>
          <w:br/>
        </w:r>
      </w:ins>
      <w:r w:rsidR="009E4659" w:rsidRPr="00235886">
        <w:rPr>
          <w:rStyle w:val="Hipercze"/>
          <w:rFonts w:asciiTheme="minorHAnsi" w:hAnsiTheme="minorHAnsi" w:cstheme="minorHAnsi"/>
          <w:b/>
          <w:bCs/>
          <w:color w:val="auto"/>
          <w:sz w:val="20"/>
          <w:szCs w:val="20"/>
        </w:rPr>
        <w:t>DANE OSOBOWE:</w:t>
      </w:r>
    </w:p>
    <w:p w14:paraId="129D15F2" w14:textId="77777777" w:rsidR="00A017FF" w:rsidRDefault="00A017FF" w:rsidP="005E3DA6">
      <w:pPr>
        <w:jc w:val="both"/>
        <w:rPr>
          <w:rStyle w:val="Hipercze"/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2F5FAA26" w14:textId="77777777" w:rsidR="003565FF" w:rsidRPr="003565FF" w:rsidRDefault="003565FF" w:rsidP="003565FF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565FF">
        <w:rPr>
          <w:rFonts w:asciiTheme="minorHAnsi" w:hAnsiTheme="minorHAnsi" w:cstheme="minorHAnsi"/>
          <w:sz w:val="20"/>
          <w:szCs w:val="20"/>
        </w:rPr>
        <w:t xml:space="preserve">Informujemy, że Administratorem danych osobowych zgłoszonych do </w:t>
      </w:r>
      <w:r w:rsidRPr="003565FF">
        <w:rPr>
          <w:rFonts w:asciiTheme="minorHAnsi" w:hAnsiTheme="minorHAnsi" w:cstheme="minorHAnsi"/>
          <w:b/>
          <w:bCs/>
          <w:sz w:val="20"/>
          <w:szCs w:val="20"/>
          <w:u w:val="single"/>
        </w:rPr>
        <w:t>konkursu</w:t>
      </w:r>
      <w:r w:rsidRPr="003565FF">
        <w:rPr>
          <w:rFonts w:asciiTheme="minorHAnsi" w:hAnsiTheme="minorHAnsi" w:cstheme="minorHAnsi"/>
          <w:sz w:val="20"/>
          <w:szCs w:val="20"/>
        </w:rPr>
        <w:t xml:space="preserve"> jest Pałac Młodzieży </w:t>
      </w:r>
      <w:r w:rsidRPr="003565FF">
        <w:rPr>
          <w:rFonts w:asciiTheme="minorHAnsi" w:hAnsiTheme="minorHAnsi" w:cstheme="minorHAnsi"/>
          <w:sz w:val="20"/>
          <w:szCs w:val="20"/>
        </w:rPr>
        <w:br/>
        <w:t xml:space="preserve">w Szczecinie. Szczegółowe informacje dotyczące przetwarzania danych osobowych w Pałacu Młodzieży znajdują się w formularzu zgłoszeniowym i na stronie internetowej pod adresem: </w:t>
      </w:r>
      <w:r w:rsidRPr="003565FF">
        <w:rPr>
          <w:rFonts w:asciiTheme="minorHAnsi" w:hAnsiTheme="minorHAnsi" w:cstheme="minorHAnsi"/>
          <w:b/>
          <w:sz w:val="20"/>
          <w:szCs w:val="20"/>
        </w:rPr>
        <w:t>palac.szczecin.pl/RODO/</w:t>
      </w:r>
    </w:p>
    <w:p w14:paraId="040F475B" w14:textId="77777777" w:rsidR="002B7CA6" w:rsidRPr="00235886" w:rsidRDefault="002B7CA6" w:rsidP="002B7CA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9310F7A" w14:textId="2AA59FCA" w:rsidR="0025612C" w:rsidRPr="00235886" w:rsidRDefault="0025612C" w:rsidP="002B7CA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235886">
        <w:rPr>
          <w:rFonts w:asciiTheme="minorHAnsi" w:hAnsiTheme="minorHAnsi" w:cstheme="minorHAnsi"/>
          <w:b/>
          <w:sz w:val="20"/>
          <w:szCs w:val="20"/>
        </w:rPr>
        <w:t>Regula</w:t>
      </w:r>
      <w:r w:rsidR="00336329">
        <w:rPr>
          <w:rFonts w:asciiTheme="minorHAnsi" w:hAnsiTheme="minorHAnsi" w:cstheme="minorHAnsi"/>
          <w:b/>
          <w:sz w:val="20"/>
          <w:szCs w:val="20"/>
        </w:rPr>
        <w:t xml:space="preserve">min obowiązuje od </w:t>
      </w:r>
      <w:r w:rsidR="00AB44DC">
        <w:rPr>
          <w:rFonts w:asciiTheme="minorHAnsi" w:hAnsiTheme="minorHAnsi" w:cstheme="minorHAnsi"/>
          <w:b/>
          <w:sz w:val="20"/>
          <w:szCs w:val="20"/>
        </w:rPr>
        <w:t xml:space="preserve">17 marca </w:t>
      </w:r>
      <w:r w:rsidR="002B32F7">
        <w:rPr>
          <w:rFonts w:asciiTheme="minorHAnsi" w:hAnsiTheme="minorHAnsi" w:cstheme="minorHAnsi"/>
          <w:b/>
          <w:sz w:val="20"/>
          <w:szCs w:val="20"/>
        </w:rPr>
        <w:t>2025</w:t>
      </w:r>
      <w:r w:rsidRPr="00235886">
        <w:rPr>
          <w:rFonts w:asciiTheme="minorHAnsi" w:hAnsiTheme="minorHAnsi" w:cstheme="minorHAnsi"/>
          <w:b/>
          <w:sz w:val="20"/>
          <w:szCs w:val="20"/>
        </w:rPr>
        <w:t xml:space="preserve"> r.</w:t>
      </w:r>
    </w:p>
    <w:sectPr w:rsidR="0025612C" w:rsidRPr="00235886" w:rsidSect="00FC3958">
      <w:footerReference w:type="default" r:id="rId13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DB03C" w14:textId="77777777" w:rsidR="0020448E" w:rsidRDefault="0020448E" w:rsidP="007D6821">
      <w:r>
        <w:separator/>
      </w:r>
    </w:p>
  </w:endnote>
  <w:endnote w:type="continuationSeparator" w:id="0">
    <w:p w14:paraId="26076293" w14:textId="77777777" w:rsidR="0020448E" w:rsidRDefault="0020448E" w:rsidP="007D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12" w:author="Monika Wilczyńska" w:date="2025-02-28T12:26:00Z"/>
  <w:sdt>
    <w:sdtPr>
      <w:id w:val="-890653786"/>
      <w:docPartObj>
        <w:docPartGallery w:val="Page Numbers (Bottom of Page)"/>
        <w:docPartUnique/>
      </w:docPartObj>
    </w:sdtPr>
    <w:sdtEndPr/>
    <w:sdtContent>
      <w:customXmlInsRangeEnd w:id="12"/>
      <w:p w14:paraId="5DD4A476" w14:textId="7D9DE9C1" w:rsidR="0051697B" w:rsidRDefault="0051697B">
        <w:pPr>
          <w:pStyle w:val="Stopka"/>
          <w:jc w:val="center"/>
          <w:rPr>
            <w:ins w:id="13" w:author="Monika Wilczyńska" w:date="2025-02-28T12:26:00Z"/>
          </w:rPr>
        </w:pPr>
        <w:ins w:id="14" w:author="Monika Wilczyńska" w:date="2025-02-28T12:26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684F1E">
          <w:rPr>
            <w:noProof/>
          </w:rPr>
          <w:t>2</w:t>
        </w:r>
        <w:ins w:id="15" w:author="Monika Wilczyńska" w:date="2025-02-28T12:26:00Z">
          <w:r>
            <w:fldChar w:fldCharType="end"/>
          </w:r>
        </w:ins>
      </w:p>
      <w:customXmlInsRangeStart w:id="16" w:author="Monika Wilczyńska" w:date="2025-02-28T12:26:00Z"/>
    </w:sdtContent>
  </w:sdt>
  <w:customXmlInsRangeEnd w:id="16"/>
  <w:p w14:paraId="5267D508" w14:textId="77777777" w:rsidR="0051697B" w:rsidRDefault="005169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DEBD7" w14:textId="77777777" w:rsidR="0020448E" w:rsidRDefault="0020448E" w:rsidP="007D6821">
      <w:r>
        <w:separator/>
      </w:r>
    </w:p>
  </w:footnote>
  <w:footnote w:type="continuationSeparator" w:id="0">
    <w:p w14:paraId="72A9BA25" w14:textId="77777777" w:rsidR="0020448E" w:rsidRDefault="0020448E" w:rsidP="007D6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44B44"/>
    <w:multiLevelType w:val="hybridMultilevel"/>
    <w:tmpl w:val="34D8B306"/>
    <w:lvl w:ilvl="0" w:tplc="A41A2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30449"/>
    <w:multiLevelType w:val="hybridMultilevel"/>
    <w:tmpl w:val="B5561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26FCA"/>
    <w:multiLevelType w:val="hybridMultilevel"/>
    <w:tmpl w:val="E92E4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7745C"/>
    <w:multiLevelType w:val="hybridMultilevel"/>
    <w:tmpl w:val="C6C897C8"/>
    <w:lvl w:ilvl="0" w:tplc="7A269C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D310D0"/>
    <w:multiLevelType w:val="hybridMultilevel"/>
    <w:tmpl w:val="9D2061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121DA9"/>
    <w:multiLevelType w:val="hybridMultilevel"/>
    <w:tmpl w:val="0F44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02502"/>
    <w:multiLevelType w:val="hybridMultilevel"/>
    <w:tmpl w:val="D8D87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A4A4E"/>
    <w:multiLevelType w:val="hybridMultilevel"/>
    <w:tmpl w:val="D75A4A10"/>
    <w:lvl w:ilvl="0" w:tplc="C6B83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E6C02"/>
    <w:multiLevelType w:val="hybridMultilevel"/>
    <w:tmpl w:val="C422C498"/>
    <w:lvl w:ilvl="0" w:tplc="87763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90A30"/>
    <w:multiLevelType w:val="hybridMultilevel"/>
    <w:tmpl w:val="EBC459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54491"/>
    <w:multiLevelType w:val="hybridMultilevel"/>
    <w:tmpl w:val="0AEE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B0E97"/>
    <w:multiLevelType w:val="hybridMultilevel"/>
    <w:tmpl w:val="7F4E5DA4"/>
    <w:lvl w:ilvl="0" w:tplc="E4703B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D5012"/>
    <w:multiLevelType w:val="hybridMultilevel"/>
    <w:tmpl w:val="A17C9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05D4B"/>
    <w:multiLevelType w:val="hybridMultilevel"/>
    <w:tmpl w:val="8AE879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53675C"/>
    <w:multiLevelType w:val="hybridMultilevel"/>
    <w:tmpl w:val="4154A3F8"/>
    <w:lvl w:ilvl="0" w:tplc="D0A00B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9415C"/>
    <w:multiLevelType w:val="hybridMultilevel"/>
    <w:tmpl w:val="ECD89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B2420"/>
    <w:multiLevelType w:val="hybridMultilevel"/>
    <w:tmpl w:val="713C6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12D99"/>
    <w:multiLevelType w:val="hybridMultilevel"/>
    <w:tmpl w:val="E86AC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B466FF"/>
    <w:multiLevelType w:val="hybridMultilevel"/>
    <w:tmpl w:val="49A22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5C0AF0"/>
    <w:multiLevelType w:val="hybridMultilevel"/>
    <w:tmpl w:val="028C14F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0021D"/>
    <w:multiLevelType w:val="hybridMultilevel"/>
    <w:tmpl w:val="F86CF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14"/>
  </w:num>
  <w:num w:numId="7">
    <w:abstractNumId w:val="5"/>
  </w:num>
  <w:num w:numId="8">
    <w:abstractNumId w:val="10"/>
  </w:num>
  <w:num w:numId="9">
    <w:abstractNumId w:val="20"/>
  </w:num>
  <w:num w:numId="10">
    <w:abstractNumId w:val="3"/>
  </w:num>
  <w:num w:numId="11">
    <w:abstractNumId w:val="15"/>
  </w:num>
  <w:num w:numId="12">
    <w:abstractNumId w:val="12"/>
  </w:num>
  <w:num w:numId="13">
    <w:abstractNumId w:val="19"/>
  </w:num>
  <w:num w:numId="14">
    <w:abstractNumId w:val="16"/>
  </w:num>
  <w:num w:numId="15">
    <w:abstractNumId w:val="17"/>
  </w:num>
  <w:num w:numId="16">
    <w:abstractNumId w:val="18"/>
  </w:num>
  <w:num w:numId="17">
    <w:abstractNumId w:val="1"/>
  </w:num>
  <w:num w:numId="18">
    <w:abstractNumId w:val="11"/>
  </w:num>
  <w:num w:numId="19">
    <w:abstractNumId w:val="13"/>
  </w:num>
  <w:num w:numId="20">
    <w:abstractNumId w:val="6"/>
  </w:num>
  <w:num w:numId="2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nika Wilczyńska">
    <w15:presenceInfo w15:providerId="Windows Live" w15:userId="0c5b5aaf6141cd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07"/>
    <w:rsid w:val="00003D34"/>
    <w:rsid w:val="00015AF8"/>
    <w:rsid w:val="00016FBB"/>
    <w:rsid w:val="00020EB3"/>
    <w:rsid w:val="00033ABF"/>
    <w:rsid w:val="00053A7C"/>
    <w:rsid w:val="0005434A"/>
    <w:rsid w:val="000739E7"/>
    <w:rsid w:val="0007465F"/>
    <w:rsid w:val="0007616B"/>
    <w:rsid w:val="00093AAB"/>
    <w:rsid w:val="000B6929"/>
    <w:rsid w:val="000D6207"/>
    <w:rsid w:val="000D7265"/>
    <w:rsid w:val="00101CBE"/>
    <w:rsid w:val="0010466E"/>
    <w:rsid w:val="00143949"/>
    <w:rsid w:val="00157720"/>
    <w:rsid w:val="00160EAA"/>
    <w:rsid w:val="00164320"/>
    <w:rsid w:val="00171489"/>
    <w:rsid w:val="001732BD"/>
    <w:rsid w:val="00173408"/>
    <w:rsid w:val="001B0101"/>
    <w:rsid w:val="001B0685"/>
    <w:rsid w:val="001D2070"/>
    <w:rsid w:val="001E12C0"/>
    <w:rsid w:val="001E613E"/>
    <w:rsid w:val="001F3AF2"/>
    <w:rsid w:val="001F5784"/>
    <w:rsid w:val="00201B9E"/>
    <w:rsid w:val="0020448E"/>
    <w:rsid w:val="0020541D"/>
    <w:rsid w:val="002301DD"/>
    <w:rsid w:val="00233DF7"/>
    <w:rsid w:val="00235886"/>
    <w:rsid w:val="0025612C"/>
    <w:rsid w:val="002561F7"/>
    <w:rsid w:val="0027222E"/>
    <w:rsid w:val="002865F0"/>
    <w:rsid w:val="002A0D7F"/>
    <w:rsid w:val="002B0557"/>
    <w:rsid w:val="002B1B82"/>
    <w:rsid w:val="002B32F7"/>
    <w:rsid w:val="002B7CA6"/>
    <w:rsid w:val="002D6F54"/>
    <w:rsid w:val="002E59FF"/>
    <w:rsid w:val="00303F14"/>
    <w:rsid w:val="003130C9"/>
    <w:rsid w:val="00320DEE"/>
    <w:rsid w:val="00325153"/>
    <w:rsid w:val="00336329"/>
    <w:rsid w:val="00353FC8"/>
    <w:rsid w:val="003565FF"/>
    <w:rsid w:val="00357883"/>
    <w:rsid w:val="00363DF1"/>
    <w:rsid w:val="003659BA"/>
    <w:rsid w:val="00380BDD"/>
    <w:rsid w:val="00382EB5"/>
    <w:rsid w:val="0038324D"/>
    <w:rsid w:val="003A2B36"/>
    <w:rsid w:val="003C1B0B"/>
    <w:rsid w:val="003D24CD"/>
    <w:rsid w:val="003D2EC1"/>
    <w:rsid w:val="003E4ACE"/>
    <w:rsid w:val="003F699B"/>
    <w:rsid w:val="003F783A"/>
    <w:rsid w:val="00407063"/>
    <w:rsid w:val="00407CEA"/>
    <w:rsid w:val="0041226B"/>
    <w:rsid w:val="00426B0B"/>
    <w:rsid w:val="004315C3"/>
    <w:rsid w:val="00444C7E"/>
    <w:rsid w:val="004500AF"/>
    <w:rsid w:val="00454A4B"/>
    <w:rsid w:val="0046719C"/>
    <w:rsid w:val="00467E0F"/>
    <w:rsid w:val="004917EE"/>
    <w:rsid w:val="004A492A"/>
    <w:rsid w:val="004D29BC"/>
    <w:rsid w:val="004E4601"/>
    <w:rsid w:val="004F169B"/>
    <w:rsid w:val="00505848"/>
    <w:rsid w:val="0051697B"/>
    <w:rsid w:val="00520185"/>
    <w:rsid w:val="00534D84"/>
    <w:rsid w:val="00551C96"/>
    <w:rsid w:val="00561E27"/>
    <w:rsid w:val="005834BA"/>
    <w:rsid w:val="005870AD"/>
    <w:rsid w:val="00594B8F"/>
    <w:rsid w:val="00595A2C"/>
    <w:rsid w:val="00596C21"/>
    <w:rsid w:val="005A53E7"/>
    <w:rsid w:val="005A54D4"/>
    <w:rsid w:val="005C0FE8"/>
    <w:rsid w:val="005C7464"/>
    <w:rsid w:val="005D3013"/>
    <w:rsid w:val="005E3DA6"/>
    <w:rsid w:val="005E79E0"/>
    <w:rsid w:val="00604B68"/>
    <w:rsid w:val="0063718A"/>
    <w:rsid w:val="006424EB"/>
    <w:rsid w:val="00653211"/>
    <w:rsid w:val="00666179"/>
    <w:rsid w:val="006722B3"/>
    <w:rsid w:val="00674B0F"/>
    <w:rsid w:val="00680645"/>
    <w:rsid w:val="00681766"/>
    <w:rsid w:val="00684F1E"/>
    <w:rsid w:val="006924BB"/>
    <w:rsid w:val="006A5AF2"/>
    <w:rsid w:val="006B37BA"/>
    <w:rsid w:val="006B65B3"/>
    <w:rsid w:val="006C0235"/>
    <w:rsid w:val="006C0DEE"/>
    <w:rsid w:val="006C2065"/>
    <w:rsid w:val="006C5D07"/>
    <w:rsid w:val="006D0479"/>
    <w:rsid w:val="006D41F2"/>
    <w:rsid w:val="006E69DE"/>
    <w:rsid w:val="006F080C"/>
    <w:rsid w:val="006F251E"/>
    <w:rsid w:val="00715D50"/>
    <w:rsid w:val="00722D75"/>
    <w:rsid w:val="0072769E"/>
    <w:rsid w:val="007332FF"/>
    <w:rsid w:val="00734457"/>
    <w:rsid w:val="007344E0"/>
    <w:rsid w:val="007452B7"/>
    <w:rsid w:val="00752DE0"/>
    <w:rsid w:val="00756CAB"/>
    <w:rsid w:val="00761579"/>
    <w:rsid w:val="00775DE0"/>
    <w:rsid w:val="00776243"/>
    <w:rsid w:val="00782C3F"/>
    <w:rsid w:val="00785412"/>
    <w:rsid w:val="00790D10"/>
    <w:rsid w:val="0079684C"/>
    <w:rsid w:val="007A781F"/>
    <w:rsid w:val="007B17DB"/>
    <w:rsid w:val="007C5423"/>
    <w:rsid w:val="007D3344"/>
    <w:rsid w:val="007D6821"/>
    <w:rsid w:val="007E2EB8"/>
    <w:rsid w:val="007E3E43"/>
    <w:rsid w:val="007E454D"/>
    <w:rsid w:val="007F5C55"/>
    <w:rsid w:val="0081709A"/>
    <w:rsid w:val="00850FC2"/>
    <w:rsid w:val="00870956"/>
    <w:rsid w:val="00873D67"/>
    <w:rsid w:val="008775F2"/>
    <w:rsid w:val="00880805"/>
    <w:rsid w:val="00887F92"/>
    <w:rsid w:val="0089548A"/>
    <w:rsid w:val="00897265"/>
    <w:rsid w:val="008A3268"/>
    <w:rsid w:val="008B3DA2"/>
    <w:rsid w:val="008B60BC"/>
    <w:rsid w:val="008C5C8D"/>
    <w:rsid w:val="008D5C33"/>
    <w:rsid w:val="008E4A33"/>
    <w:rsid w:val="008F2E16"/>
    <w:rsid w:val="008F4628"/>
    <w:rsid w:val="00903FC4"/>
    <w:rsid w:val="0091037E"/>
    <w:rsid w:val="009103F6"/>
    <w:rsid w:val="0092045B"/>
    <w:rsid w:val="00942575"/>
    <w:rsid w:val="00950000"/>
    <w:rsid w:val="009712C3"/>
    <w:rsid w:val="00972754"/>
    <w:rsid w:val="00974BDD"/>
    <w:rsid w:val="009811FC"/>
    <w:rsid w:val="009853D7"/>
    <w:rsid w:val="00985B75"/>
    <w:rsid w:val="00990F2A"/>
    <w:rsid w:val="009A6A19"/>
    <w:rsid w:val="009B6115"/>
    <w:rsid w:val="009E3C2E"/>
    <w:rsid w:val="009E4659"/>
    <w:rsid w:val="009F4A93"/>
    <w:rsid w:val="009F4CDF"/>
    <w:rsid w:val="009F4EBB"/>
    <w:rsid w:val="00A017FF"/>
    <w:rsid w:val="00A120C9"/>
    <w:rsid w:val="00A1396E"/>
    <w:rsid w:val="00A14F40"/>
    <w:rsid w:val="00A269BB"/>
    <w:rsid w:val="00A27EAE"/>
    <w:rsid w:val="00A3213F"/>
    <w:rsid w:val="00A33464"/>
    <w:rsid w:val="00A512CD"/>
    <w:rsid w:val="00A56302"/>
    <w:rsid w:val="00A633E3"/>
    <w:rsid w:val="00A76F90"/>
    <w:rsid w:val="00A82A70"/>
    <w:rsid w:val="00A87A4E"/>
    <w:rsid w:val="00A971FF"/>
    <w:rsid w:val="00AA754A"/>
    <w:rsid w:val="00AB1E7D"/>
    <w:rsid w:val="00AB311A"/>
    <w:rsid w:val="00AB44DC"/>
    <w:rsid w:val="00AB465E"/>
    <w:rsid w:val="00AD230E"/>
    <w:rsid w:val="00AD63F5"/>
    <w:rsid w:val="00AE4BEB"/>
    <w:rsid w:val="00AE5991"/>
    <w:rsid w:val="00AF0181"/>
    <w:rsid w:val="00AF20F8"/>
    <w:rsid w:val="00B121EC"/>
    <w:rsid w:val="00B227DA"/>
    <w:rsid w:val="00B33BD5"/>
    <w:rsid w:val="00B45B84"/>
    <w:rsid w:val="00B5105F"/>
    <w:rsid w:val="00B551A9"/>
    <w:rsid w:val="00B63A8E"/>
    <w:rsid w:val="00B640B9"/>
    <w:rsid w:val="00B74C5B"/>
    <w:rsid w:val="00B8299B"/>
    <w:rsid w:val="00B84004"/>
    <w:rsid w:val="00B85B95"/>
    <w:rsid w:val="00BB06B4"/>
    <w:rsid w:val="00BB1EA3"/>
    <w:rsid w:val="00BC4240"/>
    <w:rsid w:val="00BD034D"/>
    <w:rsid w:val="00BD6E04"/>
    <w:rsid w:val="00BE5B48"/>
    <w:rsid w:val="00BF36D6"/>
    <w:rsid w:val="00C009C3"/>
    <w:rsid w:val="00C202B3"/>
    <w:rsid w:val="00C2468C"/>
    <w:rsid w:val="00C31807"/>
    <w:rsid w:val="00C3207D"/>
    <w:rsid w:val="00C33897"/>
    <w:rsid w:val="00C35AE8"/>
    <w:rsid w:val="00C43BAA"/>
    <w:rsid w:val="00C5224A"/>
    <w:rsid w:val="00C55232"/>
    <w:rsid w:val="00C562C8"/>
    <w:rsid w:val="00C62CCA"/>
    <w:rsid w:val="00CB54DF"/>
    <w:rsid w:val="00CC289A"/>
    <w:rsid w:val="00D02A4D"/>
    <w:rsid w:val="00D15084"/>
    <w:rsid w:val="00D460C4"/>
    <w:rsid w:val="00D70E4B"/>
    <w:rsid w:val="00D766D2"/>
    <w:rsid w:val="00D87908"/>
    <w:rsid w:val="00DA59FF"/>
    <w:rsid w:val="00DB41F0"/>
    <w:rsid w:val="00DB6D51"/>
    <w:rsid w:val="00DD40BA"/>
    <w:rsid w:val="00DE1FEA"/>
    <w:rsid w:val="00DF731D"/>
    <w:rsid w:val="00E31BD7"/>
    <w:rsid w:val="00E428C2"/>
    <w:rsid w:val="00E53127"/>
    <w:rsid w:val="00E53E8E"/>
    <w:rsid w:val="00E93534"/>
    <w:rsid w:val="00E94E60"/>
    <w:rsid w:val="00EA308A"/>
    <w:rsid w:val="00EB7D2E"/>
    <w:rsid w:val="00EB7EE1"/>
    <w:rsid w:val="00ED2399"/>
    <w:rsid w:val="00EF4287"/>
    <w:rsid w:val="00F069B4"/>
    <w:rsid w:val="00F12764"/>
    <w:rsid w:val="00F12DF4"/>
    <w:rsid w:val="00F14E8F"/>
    <w:rsid w:val="00F22A23"/>
    <w:rsid w:val="00F357A2"/>
    <w:rsid w:val="00F36E00"/>
    <w:rsid w:val="00F3740A"/>
    <w:rsid w:val="00F52469"/>
    <w:rsid w:val="00F56EC1"/>
    <w:rsid w:val="00F64AAA"/>
    <w:rsid w:val="00F70D9E"/>
    <w:rsid w:val="00F74375"/>
    <w:rsid w:val="00F91570"/>
    <w:rsid w:val="00F96ACE"/>
    <w:rsid w:val="00FA194D"/>
    <w:rsid w:val="00FB3AE4"/>
    <w:rsid w:val="00FB584D"/>
    <w:rsid w:val="00FC3958"/>
    <w:rsid w:val="00FD4C55"/>
    <w:rsid w:val="00FE06D5"/>
    <w:rsid w:val="00FE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F91F7"/>
  <w15:docId w15:val="{5044D941-F72A-465E-BDB5-66D547A2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CAB"/>
    <w:rPr>
      <w:sz w:val="24"/>
      <w:szCs w:val="24"/>
    </w:rPr>
  </w:style>
  <w:style w:type="paragraph" w:styleId="Nagwek2">
    <w:name w:val="heading 2"/>
    <w:basedOn w:val="Normalny"/>
    <w:qFormat/>
    <w:rsid w:val="009727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72754"/>
    <w:rPr>
      <w:rFonts w:ascii="Arial" w:hAnsi="Arial" w:cs="Arial" w:hint="default"/>
      <w:color w:val="0000FF"/>
      <w:u w:val="single"/>
    </w:rPr>
  </w:style>
  <w:style w:type="character" w:styleId="UyteHipercze">
    <w:name w:val="FollowedHyperlink"/>
    <w:basedOn w:val="Domylnaczcionkaakapitu"/>
    <w:rsid w:val="00972754"/>
    <w:rPr>
      <w:color w:val="800080"/>
      <w:u w:val="single"/>
    </w:rPr>
  </w:style>
  <w:style w:type="character" w:customStyle="1" w:styleId="shadow">
    <w:name w:val="shadow"/>
    <w:basedOn w:val="Domylnaczcionkaakapitu"/>
    <w:rsid w:val="00DE1FEA"/>
  </w:style>
  <w:style w:type="paragraph" w:styleId="Akapitzlist">
    <w:name w:val="List Paragraph"/>
    <w:basedOn w:val="Normalny"/>
    <w:uiPriority w:val="34"/>
    <w:qFormat/>
    <w:rsid w:val="001E613E"/>
    <w:pPr>
      <w:ind w:left="720"/>
      <w:contextualSpacing/>
    </w:pPr>
  </w:style>
  <w:style w:type="paragraph" w:styleId="NormalnyWeb">
    <w:name w:val="Normal (Web)"/>
    <w:basedOn w:val="Normalny"/>
    <w:unhideWhenUsed/>
    <w:rsid w:val="00C62CCA"/>
    <w:pPr>
      <w:spacing w:before="100" w:beforeAutospacing="1" w:after="100" w:afterAutospacing="1"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rsid w:val="007D68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D6821"/>
  </w:style>
  <w:style w:type="character" w:styleId="Odwoanieprzypisukocowego">
    <w:name w:val="endnote reference"/>
    <w:basedOn w:val="Domylnaczcionkaakapitu"/>
    <w:rsid w:val="007D6821"/>
    <w:rPr>
      <w:vertAlign w:val="superscript"/>
    </w:rPr>
  </w:style>
  <w:style w:type="paragraph" w:styleId="Tekstdymka">
    <w:name w:val="Balloon Text"/>
    <w:basedOn w:val="Normalny"/>
    <w:link w:val="TekstdymkaZnak"/>
    <w:rsid w:val="00C318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3180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357A2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F357A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357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357A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357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357A2"/>
    <w:rPr>
      <w:b/>
      <w:bCs/>
    </w:rPr>
  </w:style>
  <w:style w:type="paragraph" w:styleId="Nagwek">
    <w:name w:val="header"/>
    <w:basedOn w:val="Normalny"/>
    <w:link w:val="NagwekZnak"/>
    <w:unhideWhenUsed/>
    <w:rsid w:val="00516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69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16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9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grochowska@palac.szczecin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lac.szczecin.pl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palac@palac.szczecin.pl" TargetMode="External"/><Relationship Id="rId4" Type="http://schemas.openxmlformats.org/officeDocument/2006/relationships/settings" Target="settings.xml"/><Relationship Id="rId9" Type="http://schemas.openxmlformats.org/officeDocument/2006/relationships/image" Target="http://2.bp.blogspot.com/_GUEPktO03PU/SViIrKCPYyI/AAAAAAAAB14/0W9aiH7zhNs/s400/8.JP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olka\Pulpit\Desktop\Regulamin%20202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53E26-CA7E-4A2A-A6D8-9B7447A8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Regulamin 2023.dotx</Template>
  <TotalTime>2</TotalTime>
  <Pages>3</Pages>
  <Words>1019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Ogólnopolski Konkurs Plastyczny pt:</vt:lpstr>
    </vt:vector>
  </TitlesOfParts>
  <Company>Pałac Młodzieży-PCE</Company>
  <LinksUpToDate>false</LinksUpToDate>
  <CharactersWithSpaces>7124</CharactersWithSpaces>
  <SharedDoc>false</SharedDoc>
  <HLinks>
    <vt:vector size="48" baseType="variant">
      <vt:variant>
        <vt:i4>3932249</vt:i4>
      </vt:variant>
      <vt:variant>
        <vt:i4>21</vt:i4>
      </vt:variant>
      <vt:variant>
        <vt:i4>0</vt:i4>
      </vt:variant>
      <vt:variant>
        <vt:i4>5</vt:i4>
      </vt:variant>
      <vt:variant>
        <vt:lpwstr>mailto:palac@palac.szczecin.pl</vt:lpwstr>
      </vt:variant>
      <vt:variant>
        <vt:lpwstr/>
      </vt:variant>
      <vt:variant>
        <vt:i4>3932249</vt:i4>
      </vt:variant>
      <vt:variant>
        <vt:i4>18</vt:i4>
      </vt:variant>
      <vt:variant>
        <vt:i4>0</vt:i4>
      </vt:variant>
      <vt:variant>
        <vt:i4>5</vt:i4>
      </vt:variant>
      <vt:variant>
        <vt:lpwstr>mailto:palac@palac.szczecin.pl</vt:lpwstr>
      </vt:variant>
      <vt:variant>
        <vt:lpwstr/>
      </vt:variant>
      <vt:variant>
        <vt:i4>3932249</vt:i4>
      </vt:variant>
      <vt:variant>
        <vt:i4>15</vt:i4>
      </vt:variant>
      <vt:variant>
        <vt:i4>0</vt:i4>
      </vt:variant>
      <vt:variant>
        <vt:i4>5</vt:i4>
      </vt:variant>
      <vt:variant>
        <vt:lpwstr>mailto:palac@palac.szczecin.pl</vt:lpwstr>
      </vt:variant>
      <vt:variant>
        <vt:lpwstr/>
      </vt:variant>
      <vt:variant>
        <vt:i4>3932249</vt:i4>
      </vt:variant>
      <vt:variant>
        <vt:i4>12</vt:i4>
      </vt:variant>
      <vt:variant>
        <vt:i4>0</vt:i4>
      </vt:variant>
      <vt:variant>
        <vt:i4>5</vt:i4>
      </vt:variant>
      <vt:variant>
        <vt:lpwstr>mailto:palac@palac.szczecin.pl</vt:lpwstr>
      </vt:variant>
      <vt:variant>
        <vt:lpwstr/>
      </vt:variant>
      <vt:variant>
        <vt:i4>3932249</vt:i4>
      </vt:variant>
      <vt:variant>
        <vt:i4>9</vt:i4>
      </vt:variant>
      <vt:variant>
        <vt:i4>0</vt:i4>
      </vt:variant>
      <vt:variant>
        <vt:i4>5</vt:i4>
      </vt:variant>
      <vt:variant>
        <vt:lpwstr>mailto:palac@palac.szczecin.pl</vt:lpwstr>
      </vt:variant>
      <vt:variant>
        <vt:lpwstr/>
      </vt:variant>
      <vt:variant>
        <vt:i4>3932249</vt:i4>
      </vt:variant>
      <vt:variant>
        <vt:i4>6</vt:i4>
      </vt:variant>
      <vt:variant>
        <vt:i4>0</vt:i4>
      </vt:variant>
      <vt:variant>
        <vt:i4>5</vt:i4>
      </vt:variant>
      <vt:variant>
        <vt:lpwstr>mailto:palac@palac.szczecin.pl</vt:lpwstr>
      </vt:variant>
      <vt:variant>
        <vt:lpwstr/>
      </vt:variant>
      <vt:variant>
        <vt:i4>3932249</vt:i4>
      </vt:variant>
      <vt:variant>
        <vt:i4>3</vt:i4>
      </vt:variant>
      <vt:variant>
        <vt:i4>0</vt:i4>
      </vt:variant>
      <vt:variant>
        <vt:i4>5</vt:i4>
      </vt:variant>
      <vt:variant>
        <vt:lpwstr>mailto:palac@palac.szczecin.pl</vt:lpwstr>
      </vt:variant>
      <vt:variant>
        <vt:lpwstr/>
      </vt:variant>
      <vt:variant>
        <vt:i4>2949211</vt:i4>
      </vt:variant>
      <vt:variant>
        <vt:i4>-1</vt:i4>
      </vt:variant>
      <vt:variant>
        <vt:i4>1028</vt:i4>
      </vt:variant>
      <vt:variant>
        <vt:i4>1</vt:i4>
      </vt:variant>
      <vt:variant>
        <vt:lpwstr>http://2.bp.blogspot.com/_GUEPktO03PU/SViIrKCPYyI/AAAAAAAAB14/0W9aiH7zhNs/s400/8.JPG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Ogólnopolski Konkurs Plastyczny pt:</dc:title>
  <dc:creator>Mariolka</dc:creator>
  <cp:lastModifiedBy>Iza</cp:lastModifiedBy>
  <cp:revision>2</cp:revision>
  <cp:lastPrinted>2025-02-28T10:09:00Z</cp:lastPrinted>
  <dcterms:created xsi:type="dcterms:W3CDTF">2025-04-01T09:32:00Z</dcterms:created>
  <dcterms:modified xsi:type="dcterms:W3CDTF">2025-04-01T09:32:00Z</dcterms:modified>
</cp:coreProperties>
</file>