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159FF" w14:textId="77777777" w:rsidR="00DE1DD9" w:rsidRPr="00112324" w:rsidRDefault="007613E8" w:rsidP="005D2587">
      <w:pPr>
        <w:spacing w:after="0" w:line="240" w:lineRule="auto"/>
        <w:jc w:val="center"/>
        <w:rPr>
          <w:rFonts w:ascii="Times New Roman" w:hAnsi="Times New Roman"/>
          <w:b/>
          <w:sz w:val="24"/>
          <w:szCs w:val="24"/>
        </w:rPr>
      </w:pPr>
      <w:r>
        <w:rPr>
          <w:rFonts w:ascii="Times New Roman" w:hAnsi="Times New Roman"/>
          <w:b/>
          <w:sz w:val="24"/>
          <w:szCs w:val="24"/>
        </w:rPr>
        <w:t>PROCEDURA WYRAŻANIA</w:t>
      </w:r>
      <w:r w:rsidRPr="00112324">
        <w:rPr>
          <w:rFonts w:ascii="Times New Roman" w:hAnsi="Times New Roman"/>
          <w:b/>
          <w:sz w:val="24"/>
          <w:szCs w:val="24"/>
        </w:rPr>
        <w:t xml:space="preserve"> </w:t>
      </w:r>
      <w:r>
        <w:rPr>
          <w:rFonts w:ascii="Times New Roman" w:hAnsi="Times New Roman"/>
          <w:b/>
          <w:sz w:val="24"/>
          <w:szCs w:val="24"/>
        </w:rPr>
        <w:t>ZGODY</w:t>
      </w:r>
    </w:p>
    <w:p w14:paraId="6CE6652C" w14:textId="6350DFA8" w:rsidR="00DE1DD9" w:rsidRPr="00112324" w:rsidRDefault="007613E8" w:rsidP="005D2587">
      <w:pPr>
        <w:spacing w:after="0" w:line="240" w:lineRule="auto"/>
        <w:jc w:val="center"/>
        <w:rPr>
          <w:rFonts w:ascii="Times New Roman" w:hAnsi="Times New Roman"/>
          <w:b/>
          <w:sz w:val="24"/>
          <w:szCs w:val="24"/>
        </w:rPr>
      </w:pPr>
      <w:r w:rsidRPr="00112324">
        <w:rPr>
          <w:rFonts w:ascii="Times New Roman" w:hAnsi="Times New Roman"/>
          <w:b/>
          <w:sz w:val="24"/>
          <w:szCs w:val="24"/>
        </w:rPr>
        <w:t>NA ZATRUDNIENIE W SZKOŁACH</w:t>
      </w:r>
      <w:r w:rsidR="003470B3">
        <w:rPr>
          <w:rFonts w:ascii="Times New Roman" w:hAnsi="Times New Roman"/>
          <w:b/>
          <w:sz w:val="24"/>
          <w:szCs w:val="24"/>
        </w:rPr>
        <w:t xml:space="preserve"> OSÓB NIEBĘDĄCYCH NAUCZYCIELAMI</w:t>
      </w:r>
    </w:p>
    <w:p w14:paraId="30A119E8" w14:textId="77777777" w:rsidR="003470B3" w:rsidRDefault="007613E8" w:rsidP="005D2587">
      <w:pPr>
        <w:spacing w:after="0" w:line="240" w:lineRule="auto"/>
        <w:jc w:val="both"/>
        <w:rPr>
          <w:rFonts w:ascii="Times New Roman" w:hAnsi="Times New Roman"/>
          <w:b/>
          <w:sz w:val="24"/>
          <w:szCs w:val="24"/>
        </w:rPr>
      </w:pPr>
      <w:r w:rsidRPr="00112324">
        <w:rPr>
          <w:rFonts w:ascii="Times New Roman" w:hAnsi="Times New Roman"/>
          <w:b/>
          <w:sz w:val="24"/>
          <w:szCs w:val="24"/>
        </w:rPr>
        <w:t>ORAZ NAUCZYCIELI NIEPOSIADAJĄCYCH WYMAGAN</w:t>
      </w:r>
      <w:r>
        <w:rPr>
          <w:rFonts w:ascii="Times New Roman" w:hAnsi="Times New Roman"/>
          <w:b/>
          <w:sz w:val="24"/>
          <w:szCs w:val="24"/>
        </w:rPr>
        <w:t>YCH</w:t>
      </w:r>
      <w:r w:rsidRPr="00112324">
        <w:rPr>
          <w:rFonts w:ascii="Times New Roman" w:hAnsi="Times New Roman"/>
          <w:b/>
          <w:sz w:val="24"/>
          <w:szCs w:val="24"/>
        </w:rPr>
        <w:t xml:space="preserve"> KWALIFIKACJ</w:t>
      </w:r>
      <w:r>
        <w:rPr>
          <w:rFonts w:ascii="Times New Roman" w:hAnsi="Times New Roman"/>
          <w:b/>
          <w:sz w:val="24"/>
          <w:szCs w:val="24"/>
        </w:rPr>
        <w:t>I</w:t>
      </w:r>
    </w:p>
    <w:p w14:paraId="5DC44B82" w14:textId="4FCC7491" w:rsidR="00DE1DD9" w:rsidRPr="00112324" w:rsidRDefault="00DE1DD9" w:rsidP="005D2587">
      <w:pPr>
        <w:spacing w:after="0" w:line="240" w:lineRule="auto"/>
        <w:jc w:val="both"/>
        <w:rPr>
          <w:rFonts w:ascii="Times New Roman" w:hAnsi="Times New Roman"/>
          <w:sz w:val="24"/>
          <w:szCs w:val="24"/>
        </w:rPr>
      </w:pPr>
    </w:p>
    <w:p w14:paraId="4E91A440" w14:textId="77777777" w:rsidR="00245F02" w:rsidRPr="00112324" w:rsidRDefault="00245F02" w:rsidP="005D2587">
      <w:pPr>
        <w:spacing w:after="0" w:line="240" w:lineRule="auto"/>
        <w:jc w:val="both"/>
        <w:rPr>
          <w:rFonts w:ascii="Times New Roman" w:hAnsi="Times New Roman"/>
          <w:sz w:val="24"/>
          <w:szCs w:val="24"/>
        </w:rPr>
      </w:pPr>
    </w:p>
    <w:p w14:paraId="445705EA" w14:textId="77777777" w:rsidR="00D075AA" w:rsidRPr="006C450C" w:rsidRDefault="007613E8" w:rsidP="005D2587">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1.</w:t>
      </w:r>
      <w:r w:rsidRPr="006C450C">
        <w:rPr>
          <w:rFonts w:ascii="Times New Roman" w:hAnsi="Times New Roman"/>
          <w:sz w:val="24"/>
          <w:szCs w:val="24"/>
        </w:rPr>
        <w:t xml:space="preserve"> </w:t>
      </w:r>
      <w:r w:rsidR="000A0C72" w:rsidRPr="006C450C">
        <w:rPr>
          <w:rFonts w:ascii="Times New Roman" w:hAnsi="Times New Roman"/>
          <w:sz w:val="24"/>
          <w:szCs w:val="24"/>
        </w:rPr>
        <w:t>Podstawa prawna:</w:t>
      </w:r>
    </w:p>
    <w:p w14:paraId="598AB39A" w14:textId="38FF537C" w:rsidR="000A0C72" w:rsidRPr="006C450C" w:rsidRDefault="00112324" w:rsidP="005D2587">
      <w:pPr>
        <w:pStyle w:val="Akapitzlist"/>
        <w:numPr>
          <w:ilvl w:val="0"/>
          <w:numId w:val="9"/>
        </w:numPr>
        <w:spacing w:after="0" w:line="240" w:lineRule="auto"/>
        <w:jc w:val="both"/>
        <w:rPr>
          <w:rFonts w:ascii="Times New Roman" w:hAnsi="Times New Roman"/>
          <w:sz w:val="24"/>
          <w:szCs w:val="24"/>
        </w:rPr>
      </w:pPr>
      <w:r w:rsidRPr="006C450C">
        <w:rPr>
          <w:rFonts w:ascii="Times New Roman" w:hAnsi="Times New Roman"/>
          <w:sz w:val="24"/>
          <w:szCs w:val="24"/>
        </w:rPr>
        <w:t>a</w:t>
      </w:r>
      <w:r w:rsidR="000A0C72" w:rsidRPr="006C450C">
        <w:rPr>
          <w:rFonts w:ascii="Times New Roman" w:hAnsi="Times New Roman"/>
          <w:sz w:val="24"/>
          <w:szCs w:val="24"/>
        </w:rPr>
        <w:t xml:space="preserve">rt. 10 </w:t>
      </w:r>
      <w:r w:rsidR="00643936" w:rsidRPr="006C450C">
        <w:rPr>
          <w:rFonts w:ascii="Times New Roman" w:hAnsi="Times New Roman"/>
          <w:sz w:val="24"/>
          <w:szCs w:val="24"/>
        </w:rPr>
        <w:t xml:space="preserve">ust. 3 i </w:t>
      </w:r>
      <w:r w:rsidR="000A0C72" w:rsidRPr="006C450C">
        <w:rPr>
          <w:rFonts w:ascii="Times New Roman" w:hAnsi="Times New Roman"/>
          <w:sz w:val="24"/>
          <w:szCs w:val="24"/>
        </w:rPr>
        <w:t>9 ustawy z dnia 26 stycznia 1982</w:t>
      </w:r>
      <w:r w:rsidRPr="006C450C">
        <w:rPr>
          <w:rFonts w:ascii="Times New Roman" w:hAnsi="Times New Roman"/>
          <w:sz w:val="24"/>
          <w:szCs w:val="24"/>
        </w:rPr>
        <w:t xml:space="preserve"> </w:t>
      </w:r>
      <w:r w:rsidR="000A0C72" w:rsidRPr="006C450C">
        <w:rPr>
          <w:rFonts w:ascii="Times New Roman" w:hAnsi="Times New Roman"/>
          <w:sz w:val="24"/>
          <w:szCs w:val="24"/>
        </w:rPr>
        <w:t xml:space="preserve">r. </w:t>
      </w:r>
      <w:r w:rsidRPr="006C450C">
        <w:rPr>
          <w:rFonts w:ascii="Times New Roman" w:hAnsi="Times New Roman"/>
          <w:sz w:val="24"/>
          <w:szCs w:val="24"/>
        </w:rPr>
        <w:t xml:space="preserve">– </w:t>
      </w:r>
      <w:r w:rsidR="000A0C72" w:rsidRPr="006C450C">
        <w:rPr>
          <w:rFonts w:ascii="Times New Roman" w:hAnsi="Times New Roman"/>
          <w:sz w:val="24"/>
          <w:szCs w:val="24"/>
        </w:rPr>
        <w:t>Karta Nauczyciela</w:t>
      </w:r>
      <w:r w:rsidR="00B81803" w:rsidRPr="006C450C">
        <w:rPr>
          <w:rFonts w:ascii="Times New Roman" w:hAnsi="Times New Roman"/>
          <w:sz w:val="24"/>
          <w:szCs w:val="24"/>
        </w:rPr>
        <w:t xml:space="preserve"> (</w:t>
      </w:r>
      <w:r w:rsidR="00A93211" w:rsidRPr="00A93211">
        <w:rPr>
          <w:rFonts w:ascii="Times New Roman" w:hAnsi="Times New Roman"/>
          <w:sz w:val="24"/>
          <w:szCs w:val="24"/>
        </w:rPr>
        <w:t>Dz. U. z 2024 r. poz. 986</w:t>
      </w:r>
      <w:ins w:id="0" w:author="Piotr Gąsiorek" w:date="2025-07-08T13:00:00Z">
        <w:r w:rsidR="007311EE">
          <w:rPr>
            <w:rFonts w:ascii="Times New Roman" w:hAnsi="Times New Roman"/>
            <w:sz w:val="24"/>
            <w:szCs w:val="24"/>
          </w:rPr>
          <w:t>, z późn. zm.</w:t>
        </w:r>
      </w:ins>
      <w:r w:rsidR="00A93211" w:rsidRPr="00A93211">
        <w:rPr>
          <w:rFonts w:ascii="Times New Roman" w:hAnsi="Times New Roman"/>
          <w:sz w:val="24"/>
          <w:szCs w:val="24"/>
        </w:rPr>
        <w:t>)</w:t>
      </w:r>
      <w:r w:rsidR="00721A9F" w:rsidRPr="006C450C">
        <w:rPr>
          <w:rFonts w:ascii="Times New Roman" w:hAnsi="Times New Roman"/>
          <w:sz w:val="24"/>
          <w:szCs w:val="24"/>
        </w:rPr>
        <w:t xml:space="preserve"> – dalej KN</w:t>
      </w:r>
      <w:r w:rsidRPr="006C450C">
        <w:rPr>
          <w:rFonts w:ascii="Times New Roman" w:hAnsi="Times New Roman"/>
          <w:sz w:val="24"/>
          <w:szCs w:val="24"/>
        </w:rPr>
        <w:t>;</w:t>
      </w:r>
    </w:p>
    <w:p w14:paraId="391913BB" w14:textId="2A13A836" w:rsidR="001F75DE" w:rsidRDefault="00D249E0" w:rsidP="005D2587">
      <w:pPr>
        <w:pStyle w:val="Akapitzlist"/>
        <w:numPr>
          <w:ilvl w:val="0"/>
          <w:numId w:val="9"/>
        </w:numPr>
        <w:spacing w:after="0" w:line="240" w:lineRule="auto"/>
        <w:jc w:val="both"/>
        <w:rPr>
          <w:rFonts w:ascii="Times New Roman" w:hAnsi="Times New Roman"/>
          <w:sz w:val="24"/>
          <w:szCs w:val="24"/>
        </w:rPr>
      </w:pPr>
      <w:r w:rsidRPr="006C450C">
        <w:rPr>
          <w:rFonts w:ascii="Times New Roman" w:hAnsi="Times New Roman"/>
          <w:sz w:val="24"/>
          <w:szCs w:val="24"/>
        </w:rPr>
        <w:t xml:space="preserve">art. </w:t>
      </w:r>
      <w:r w:rsidR="005D52AC" w:rsidRPr="006C450C">
        <w:rPr>
          <w:rFonts w:ascii="Times New Roman" w:hAnsi="Times New Roman"/>
          <w:sz w:val="24"/>
          <w:szCs w:val="24"/>
        </w:rPr>
        <w:t>13 ust. 6 pkt 2 i ust. 7, art. 14 ust. 3 pkt 6, art. 15 ust. 1, 2</w:t>
      </w:r>
      <w:r w:rsidR="003507A8" w:rsidRPr="006C450C">
        <w:rPr>
          <w:rFonts w:ascii="Times New Roman" w:hAnsi="Times New Roman"/>
          <w:sz w:val="24"/>
          <w:szCs w:val="24"/>
        </w:rPr>
        <w:t>, 5</w:t>
      </w:r>
      <w:ins w:id="1" w:author="Piotr Gąsiorek" w:date="2025-07-17T12:55:00Z">
        <w:r w:rsidR="00917D87">
          <w:rPr>
            <w:rFonts w:ascii="Times New Roman" w:hAnsi="Times New Roman"/>
            <w:sz w:val="24"/>
            <w:szCs w:val="24"/>
          </w:rPr>
          <w:t>,</w:t>
        </w:r>
      </w:ins>
      <w:del w:id="2" w:author="Piotr Gąsiorek" w:date="2025-07-17T12:55:00Z">
        <w:r w:rsidR="003507A8" w:rsidRPr="006C450C" w:rsidDel="00917D87">
          <w:rPr>
            <w:rFonts w:ascii="Times New Roman" w:hAnsi="Times New Roman"/>
            <w:sz w:val="24"/>
            <w:szCs w:val="24"/>
          </w:rPr>
          <w:delText xml:space="preserve"> i</w:delText>
        </w:r>
      </w:del>
      <w:r w:rsidR="003507A8" w:rsidRPr="006C450C">
        <w:rPr>
          <w:rFonts w:ascii="Times New Roman" w:hAnsi="Times New Roman"/>
          <w:sz w:val="24"/>
          <w:szCs w:val="24"/>
        </w:rPr>
        <w:t xml:space="preserve"> 6</w:t>
      </w:r>
      <w:ins w:id="3" w:author="Piotr Gąsiorek" w:date="2025-07-17T12:55:00Z">
        <w:r w:rsidR="00917D87">
          <w:rPr>
            <w:rFonts w:ascii="Times New Roman" w:hAnsi="Times New Roman"/>
            <w:sz w:val="24"/>
            <w:szCs w:val="24"/>
          </w:rPr>
          <w:t xml:space="preserve"> i 6a</w:t>
        </w:r>
      </w:ins>
      <w:r w:rsidR="003507A8" w:rsidRPr="006C450C">
        <w:rPr>
          <w:rFonts w:ascii="Times New Roman" w:hAnsi="Times New Roman"/>
          <w:sz w:val="24"/>
          <w:szCs w:val="24"/>
        </w:rPr>
        <w:t>, art. 32 ust. 9 oraz art. 34</w:t>
      </w:r>
      <w:r w:rsidR="001F75DE" w:rsidRPr="006C450C">
        <w:rPr>
          <w:rFonts w:ascii="Times New Roman" w:hAnsi="Times New Roman"/>
          <w:sz w:val="24"/>
          <w:szCs w:val="24"/>
        </w:rPr>
        <w:t xml:space="preserve"> ustawy z dni</w:t>
      </w:r>
      <w:r w:rsidR="00112324" w:rsidRPr="006C450C">
        <w:rPr>
          <w:rFonts w:ascii="Times New Roman" w:hAnsi="Times New Roman"/>
          <w:sz w:val="24"/>
          <w:szCs w:val="24"/>
        </w:rPr>
        <w:t xml:space="preserve">a </w:t>
      </w:r>
      <w:r w:rsidR="00CD1A97" w:rsidRPr="006C450C">
        <w:rPr>
          <w:rFonts w:ascii="Times New Roman" w:hAnsi="Times New Roman"/>
          <w:sz w:val="24"/>
          <w:szCs w:val="24"/>
        </w:rPr>
        <w:t>14 grudnia 2016 r. – Prawo oświatowe (</w:t>
      </w:r>
      <w:r w:rsidR="00A93211" w:rsidRPr="00A93211">
        <w:rPr>
          <w:rFonts w:ascii="Times New Roman" w:hAnsi="Times New Roman"/>
          <w:sz w:val="24"/>
          <w:szCs w:val="24"/>
        </w:rPr>
        <w:t>Dz. U. z 202</w:t>
      </w:r>
      <w:r w:rsidR="00A93211">
        <w:rPr>
          <w:rFonts w:ascii="Times New Roman" w:hAnsi="Times New Roman"/>
          <w:sz w:val="24"/>
          <w:szCs w:val="24"/>
        </w:rPr>
        <w:t>4 r. poz. 737</w:t>
      </w:r>
      <w:ins w:id="4" w:author="Piotr Gąsiorek" w:date="2025-07-17T12:11:00Z">
        <w:r w:rsidR="00C17908">
          <w:rPr>
            <w:rFonts w:ascii="Times New Roman" w:hAnsi="Times New Roman"/>
            <w:sz w:val="24"/>
            <w:szCs w:val="24"/>
          </w:rPr>
          <w:t>,</w:t>
        </w:r>
      </w:ins>
      <w:ins w:id="5" w:author="Piotr Gąsiorek" w:date="2025-07-17T12:55:00Z">
        <w:r w:rsidR="00917D87">
          <w:rPr>
            <w:rFonts w:ascii="Times New Roman" w:hAnsi="Times New Roman"/>
            <w:sz w:val="24"/>
            <w:szCs w:val="24"/>
          </w:rPr>
          <w:br/>
        </w:r>
      </w:ins>
      <w:del w:id="6" w:author="Piotr Gąsiorek" w:date="2025-07-17T12:55:00Z">
        <w:r w:rsidR="00A93211" w:rsidDel="00917D87">
          <w:rPr>
            <w:rFonts w:ascii="Times New Roman" w:hAnsi="Times New Roman"/>
            <w:sz w:val="24"/>
            <w:szCs w:val="24"/>
          </w:rPr>
          <w:delText xml:space="preserve"> </w:delText>
        </w:r>
      </w:del>
      <w:del w:id="7" w:author="Piotr Gąsiorek" w:date="2025-07-17T12:11:00Z">
        <w:r w:rsidR="00A93211" w:rsidDel="00C17908">
          <w:rPr>
            <w:rFonts w:ascii="Times New Roman" w:hAnsi="Times New Roman"/>
            <w:sz w:val="24"/>
            <w:szCs w:val="24"/>
          </w:rPr>
          <w:delText xml:space="preserve">             </w:delText>
        </w:r>
      </w:del>
      <w:r w:rsidR="00330C43">
        <w:rPr>
          <w:rFonts w:ascii="Times New Roman" w:hAnsi="Times New Roman"/>
          <w:sz w:val="24"/>
          <w:szCs w:val="24"/>
        </w:rPr>
        <w:t>z późn. zm.</w:t>
      </w:r>
      <w:r w:rsidR="00CD1A97" w:rsidRPr="006C450C">
        <w:rPr>
          <w:rFonts w:ascii="Times New Roman" w:hAnsi="Times New Roman"/>
          <w:sz w:val="24"/>
          <w:szCs w:val="24"/>
        </w:rPr>
        <w:t>)</w:t>
      </w:r>
      <w:r w:rsidR="00721A9F" w:rsidRPr="006C450C">
        <w:rPr>
          <w:rFonts w:ascii="Times New Roman" w:hAnsi="Times New Roman"/>
          <w:sz w:val="24"/>
          <w:szCs w:val="24"/>
        </w:rPr>
        <w:t xml:space="preserve"> – dalej </w:t>
      </w:r>
      <w:r w:rsidR="00CD1A97" w:rsidRPr="006C450C">
        <w:rPr>
          <w:rFonts w:ascii="Times New Roman" w:hAnsi="Times New Roman"/>
          <w:sz w:val="24"/>
          <w:szCs w:val="24"/>
        </w:rPr>
        <w:t xml:space="preserve">pr. </w:t>
      </w:r>
      <w:proofErr w:type="spellStart"/>
      <w:r w:rsidR="00CD1A97" w:rsidRPr="006C450C">
        <w:rPr>
          <w:rFonts w:ascii="Times New Roman" w:hAnsi="Times New Roman"/>
          <w:sz w:val="24"/>
          <w:szCs w:val="24"/>
        </w:rPr>
        <w:t>ośw</w:t>
      </w:r>
      <w:proofErr w:type="spellEnd"/>
      <w:r w:rsidR="00112324" w:rsidRPr="006C450C">
        <w:rPr>
          <w:rFonts w:ascii="Times New Roman" w:hAnsi="Times New Roman"/>
          <w:sz w:val="24"/>
          <w:szCs w:val="24"/>
        </w:rPr>
        <w:t>.</w:t>
      </w:r>
      <w:r w:rsidR="00330C43">
        <w:rPr>
          <w:rFonts w:ascii="Times New Roman" w:hAnsi="Times New Roman"/>
          <w:sz w:val="24"/>
          <w:szCs w:val="24"/>
        </w:rPr>
        <w:t>;</w:t>
      </w:r>
    </w:p>
    <w:p w14:paraId="67E0C094" w14:textId="4DD89E5F" w:rsidR="00330C43" w:rsidRPr="006C450C" w:rsidRDefault="00330C43" w:rsidP="005D2587">
      <w:pPr>
        <w:pStyle w:val="Akapitzlist"/>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 14 i 14a rozporządzenia Ministra Edukacji i Nauki </w:t>
      </w:r>
      <w:r w:rsidRPr="00330C43">
        <w:rPr>
          <w:rFonts w:ascii="Times New Roman" w:hAnsi="Times New Roman"/>
          <w:sz w:val="24"/>
          <w:szCs w:val="24"/>
        </w:rPr>
        <w:t>z dnia 21 marca 2022 r. w sprawie organizacji kształcenia, wychowania i opieki dzieci i młodzieży będących obywatelami Ukrainy (</w:t>
      </w:r>
      <w:r w:rsidR="00A93211" w:rsidRPr="00A93211">
        <w:rPr>
          <w:rFonts w:ascii="Times New Roman" w:hAnsi="Times New Roman"/>
          <w:sz w:val="24"/>
          <w:szCs w:val="24"/>
        </w:rPr>
        <w:t>Dz. U. z 2023 r. poz. 2094</w:t>
      </w:r>
      <w:del w:id="8" w:author="Piotr Gąsiorek" w:date="2025-07-17T13:02:00Z">
        <w:r w:rsidR="00A93211" w:rsidRPr="00A93211" w:rsidDel="008C015A">
          <w:rPr>
            <w:rFonts w:ascii="Times New Roman" w:hAnsi="Times New Roman"/>
            <w:sz w:val="24"/>
            <w:szCs w:val="24"/>
          </w:rPr>
          <w:delText xml:space="preserve"> </w:delText>
        </w:r>
      </w:del>
      <w:ins w:id="9" w:author="Piotr Gąsiorek" w:date="2025-07-17T13:02:00Z">
        <w:r w:rsidR="008C015A">
          <w:rPr>
            <w:rFonts w:ascii="Times New Roman" w:hAnsi="Times New Roman"/>
            <w:sz w:val="24"/>
            <w:szCs w:val="24"/>
          </w:rPr>
          <w:t>, z późn. zm.</w:t>
        </w:r>
      </w:ins>
      <w:del w:id="10" w:author="Piotr Gąsiorek" w:date="2025-07-17T13:02:00Z">
        <w:r w:rsidR="00A93211" w:rsidRPr="00A93211" w:rsidDel="008C015A">
          <w:rPr>
            <w:rFonts w:ascii="Times New Roman" w:hAnsi="Times New Roman"/>
            <w:sz w:val="24"/>
            <w:szCs w:val="24"/>
          </w:rPr>
          <w:delText>oraz z 2024 r. poz. 1302</w:delText>
        </w:r>
      </w:del>
      <w:r w:rsidRPr="00330C43">
        <w:rPr>
          <w:rFonts w:ascii="Times New Roman" w:hAnsi="Times New Roman"/>
          <w:sz w:val="24"/>
          <w:szCs w:val="24"/>
        </w:rPr>
        <w:t>)</w:t>
      </w:r>
      <w:r>
        <w:rPr>
          <w:rFonts w:ascii="Times New Roman" w:hAnsi="Times New Roman"/>
          <w:sz w:val="24"/>
          <w:szCs w:val="24"/>
        </w:rPr>
        <w:t xml:space="preserve"> – dalej </w:t>
      </w:r>
      <w:proofErr w:type="spellStart"/>
      <w:r>
        <w:rPr>
          <w:rFonts w:ascii="Times New Roman" w:hAnsi="Times New Roman"/>
          <w:sz w:val="24"/>
          <w:szCs w:val="24"/>
        </w:rPr>
        <w:t>r.o.k.w.o</w:t>
      </w:r>
      <w:proofErr w:type="spellEnd"/>
      <w:r>
        <w:rPr>
          <w:rFonts w:ascii="Times New Roman" w:hAnsi="Times New Roman"/>
          <w:sz w:val="24"/>
          <w:szCs w:val="24"/>
        </w:rPr>
        <w:t>.</w:t>
      </w:r>
    </w:p>
    <w:p w14:paraId="1216BF48" w14:textId="77777777" w:rsidR="001F75DE" w:rsidRPr="006C450C" w:rsidRDefault="001F75DE" w:rsidP="005D2587">
      <w:pPr>
        <w:pStyle w:val="Akapitzlist"/>
        <w:spacing w:after="0" w:line="240" w:lineRule="auto"/>
        <w:ind w:left="0"/>
        <w:jc w:val="both"/>
        <w:rPr>
          <w:rFonts w:ascii="Times New Roman" w:hAnsi="Times New Roman"/>
          <w:sz w:val="24"/>
          <w:szCs w:val="24"/>
        </w:rPr>
      </w:pPr>
    </w:p>
    <w:p w14:paraId="0DB4F88A" w14:textId="77777777" w:rsidR="00A221E0" w:rsidRPr="006C450C" w:rsidRDefault="007613E8" w:rsidP="005D2587">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2</w:t>
      </w:r>
      <w:r w:rsidR="00643936" w:rsidRPr="006C450C">
        <w:rPr>
          <w:rFonts w:ascii="Times New Roman" w:hAnsi="Times New Roman"/>
          <w:b/>
          <w:sz w:val="24"/>
          <w:szCs w:val="24"/>
        </w:rPr>
        <w:t xml:space="preserve">. </w:t>
      </w:r>
      <w:r w:rsidR="00A221E0" w:rsidRPr="006C450C">
        <w:rPr>
          <w:rFonts w:ascii="Times New Roman" w:hAnsi="Times New Roman"/>
          <w:sz w:val="24"/>
          <w:szCs w:val="24"/>
        </w:rPr>
        <w:t>Zatrudnienie nauczyciela nieposiadającego wymagan</w:t>
      </w:r>
      <w:r w:rsidR="001F75DE" w:rsidRPr="006C450C">
        <w:rPr>
          <w:rFonts w:ascii="Times New Roman" w:hAnsi="Times New Roman"/>
          <w:sz w:val="24"/>
          <w:szCs w:val="24"/>
        </w:rPr>
        <w:t>ych</w:t>
      </w:r>
      <w:r w:rsidR="00A221E0" w:rsidRPr="006C450C">
        <w:rPr>
          <w:rFonts w:ascii="Times New Roman" w:hAnsi="Times New Roman"/>
          <w:sz w:val="24"/>
          <w:szCs w:val="24"/>
        </w:rPr>
        <w:t xml:space="preserve"> kwalifikacj</w:t>
      </w:r>
      <w:r w:rsidR="001F75DE" w:rsidRPr="006C450C">
        <w:rPr>
          <w:rFonts w:ascii="Times New Roman" w:hAnsi="Times New Roman"/>
          <w:sz w:val="24"/>
          <w:szCs w:val="24"/>
        </w:rPr>
        <w:t>i</w:t>
      </w:r>
      <w:r w:rsidR="00643936" w:rsidRPr="006C450C">
        <w:rPr>
          <w:rFonts w:ascii="Times New Roman" w:hAnsi="Times New Roman"/>
          <w:sz w:val="24"/>
          <w:szCs w:val="24"/>
        </w:rPr>
        <w:t>:</w:t>
      </w:r>
    </w:p>
    <w:p w14:paraId="72AF6F44" w14:textId="2AFBBDC3" w:rsidR="00DE1DD9" w:rsidRPr="006C450C" w:rsidRDefault="00643936" w:rsidP="005D2587">
      <w:pPr>
        <w:pStyle w:val="Akapitzlist"/>
        <w:numPr>
          <w:ilvl w:val="0"/>
          <w:numId w:val="10"/>
        </w:numPr>
        <w:spacing w:after="0" w:line="240" w:lineRule="auto"/>
        <w:jc w:val="both"/>
        <w:rPr>
          <w:rFonts w:ascii="Times New Roman" w:hAnsi="Times New Roman"/>
          <w:sz w:val="24"/>
          <w:szCs w:val="24"/>
        </w:rPr>
      </w:pPr>
      <w:r w:rsidRPr="006C450C">
        <w:rPr>
          <w:rFonts w:ascii="Times New Roman" w:hAnsi="Times New Roman"/>
          <w:sz w:val="24"/>
          <w:szCs w:val="24"/>
          <w:u w:val="single"/>
        </w:rPr>
        <w:t>z</w:t>
      </w:r>
      <w:r w:rsidR="00D075AA" w:rsidRPr="006C450C">
        <w:rPr>
          <w:rFonts w:ascii="Times New Roman" w:hAnsi="Times New Roman"/>
          <w:sz w:val="24"/>
          <w:szCs w:val="24"/>
          <w:u w:val="single"/>
        </w:rPr>
        <w:t xml:space="preserve">a zgodą </w:t>
      </w:r>
      <w:r w:rsidR="006E3237" w:rsidRPr="006C450C">
        <w:rPr>
          <w:rFonts w:ascii="Times New Roman" w:hAnsi="Times New Roman"/>
          <w:sz w:val="24"/>
          <w:szCs w:val="24"/>
          <w:u w:val="single"/>
        </w:rPr>
        <w:t>organu sprawującego nadzór pedagogiczny</w:t>
      </w:r>
      <w:r w:rsidR="006E3237" w:rsidRPr="006C450C">
        <w:rPr>
          <w:rFonts w:ascii="Times New Roman" w:hAnsi="Times New Roman"/>
          <w:sz w:val="24"/>
          <w:szCs w:val="24"/>
        </w:rPr>
        <w:t xml:space="preserve"> (p</w:t>
      </w:r>
      <w:r w:rsidR="00D075AA" w:rsidRPr="006C450C">
        <w:rPr>
          <w:rFonts w:ascii="Times New Roman" w:hAnsi="Times New Roman"/>
          <w:sz w:val="24"/>
          <w:szCs w:val="24"/>
        </w:rPr>
        <w:t xml:space="preserve">odstawa prawna </w:t>
      </w:r>
      <w:r w:rsidR="00112324" w:rsidRPr="006C450C">
        <w:rPr>
          <w:rFonts w:ascii="Times New Roman" w:hAnsi="Times New Roman"/>
          <w:sz w:val="24"/>
          <w:szCs w:val="24"/>
        </w:rPr>
        <w:t>–</w:t>
      </w:r>
      <w:r w:rsidR="00D075AA" w:rsidRPr="006C450C">
        <w:rPr>
          <w:rFonts w:ascii="Times New Roman" w:hAnsi="Times New Roman"/>
          <w:sz w:val="24"/>
          <w:szCs w:val="24"/>
        </w:rPr>
        <w:t xml:space="preserve"> </w:t>
      </w:r>
      <w:r w:rsidR="00112324" w:rsidRPr="006C450C">
        <w:rPr>
          <w:rFonts w:ascii="Times New Roman" w:hAnsi="Times New Roman"/>
          <w:sz w:val="24"/>
          <w:szCs w:val="24"/>
        </w:rPr>
        <w:t>a</w:t>
      </w:r>
      <w:r w:rsidR="00DE1DD9" w:rsidRPr="006C450C">
        <w:rPr>
          <w:rFonts w:ascii="Times New Roman" w:hAnsi="Times New Roman"/>
          <w:sz w:val="24"/>
          <w:szCs w:val="24"/>
        </w:rPr>
        <w:t xml:space="preserve">rt. 10 ust. </w:t>
      </w:r>
      <w:r w:rsidR="00A221E0" w:rsidRPr="006C450C">
        <w:rPr>
          <w:rFonts w:ascii="Times New Roman" w:hAnsi="Times New Roman"/>
          <w:sz w:val="24"/>
          <w:szCs w:val="24"/>
        </w:rPr>
        <w:t xml:space="preserve">9 </w:t>
      </w:r>
      <w:r w:rsidR="00721A9F" w:rsidRPr="006C450C">
        <w:rPr>
          <w:rFonts w:ascii="Times New Roman" w:hAnsi="Times New Roman"/>
          <w:sz w:val="24"/>
          <w:szCs w:val="24"/>
        </w:rPr>
        <w:t>KN</w:t>
      </w:r>
      <w:r w:rsidR="006E3237" w:rsidRPr="006C450C">
        <w:rPr>
          <w:rFonts w:ascii="Times New Roman" w:hAnsi="Times New Roman"/>
          <w:sz w:val="24"/>
          <w:szCs w:val="24"/>
        </w:rPr>
        <w:t>):</w:t>
      </w:r>
    </w:p>
    <w:p w14:paraId="4F4C7931" w14:textId="4A6E6047" w:rsidR="000F281F" w:rsidRPr="006C450C" w:rsidRDefault="00A221E0" w:rsidP="005D2587">
      <w:pPr>
        <w:spacing w:after="0" w:line="240" w:lineRule="auto"/>
        <w:ind w:left="360"/>
        <w:jc w:val="both"/>
        <w:rPr>
          <w:rFonts w:ascii="Times New Roman" w:hAnsi="Times New Roman"/>
          <w:sz w:val="24"/>
          <w:szCs w:val="24"/>
        </w:rPr>
      </w:pPr>
      <w:r w:rsidRPr="006C450C">
        <w:rPr>
          <w:rFonts w:ascii="Times New Roman" w:hAnsi="Times New Roman"/>
          <w:sz w:val="24"/>
          <w:szCs w:val="24"/>
        </w:rPr>
        <w:t>W przypadku zaistnienia potrzeby wynikającej z organizacji nauczania lub zas</w:t>
      </w:r>
      <w:r w:rsidR="00DA2DC8" w:rsidRPr="006C450C">
        <w:rPr>
          <w:rFonts w:ascii="Times New Roman" w:hAnsi="Times New Roman"/>
          <w:sz w:val="24"/>
          <w:szCs w:val="24"/>
        </w:rPr>
        <w:t>tępstwa nieobecnego nauczyciela</w:t>
      </w:r>
      <w:r w:rsidR="007C1041" w:rsidRPr="006C450C">
        <w:rPr>
          <w:rFonts w:ascii="Times New Roman" w:hAnsi="Times New Roman"/>
          <w:sz w:val="24"/>
          <w:szCs w:val="24"/>
        </w:rPr>
        <w:t>, jeżeli nie ma możliwości zatrudnienia osoby posiadającej wymagan</w:t>
      </w:r>
      <w:r w:rsidR="00DA2DC8" w:rsidRPr="006C450C">
        <w:rPr>
          <w:rFonts w:ascii="Times New Roman" w:hAnsi="Times New Roman"/>
          <w:sz w:val="24"/>
          <w:szCs w:val="24"/>
        </w:rPr>
        <w:t>e</w:t>
      </w:r>
      <w:r w:rsidR="007C1041" w:rsidRPr="006C450C">
        <w:rPr>
          <w:rFonts w:ascii="Times New Roman" w:hAnsi="Times New Roman"/>
          <w:sz w:val="24"/>
          <w:szCs w:val="24"/>
        </w:rPr>
        <w:t xml:space="preserve"> kwalifikacj</w:t>
      </w:r>
      <w:r w:rsidR="00DA2DC8" w:rsidRPr="006C450C">
        <w:rPr>
          <w:rFonts w:ascii="Times New Roman" w:hAnsi="Times New Roman"/>
          <w:sz w:val="24"/>
          <w:szCs w:val="24"/>
        </w:rPr>
        <w:t>e</w:t>
      </w:r>
      <w:r w:rsidR="007C1041" w:rsidRPr="006C450C">
        <w:rPr>
          <w:rFonts w:ascii="Times New Roman" w:hAnsi="Times New Roman"/>
          <w:sz w:val="24"/>
          <w:szCs w:val="24"/>
        </w:rPr>
        <w:t>, można za zgodą organu sprawującego nadzór pedagogiczny zatrudnić nauczyciela, który nie spełnia wa</w:t>
      </w:r>
      <w:r w:rsidR="00DA2DC8" w:rsidRPr="006C450C">
        <w:rPr>
          <w:rFonts w:ascii="Times New Roman" w:hAnsi="Times New Roman"/>
          <w:sz w:val="24"/>
          <w:szCs w:val="24"/>
        </w:rPr>
        <w:t xml:space="preserve">runku wymienionego w art. 10 ust. 5 pkt 5 </w:t>
      </w:r>
      <w:r w:rsidR="00CD6CCA">
        <w:rPr>
          <w:rFonts w:ascii="Times New Roman" w:hAnsi="Times New Roman"/>
          <w:sz w:val="24"/>
          <w:szCs w:val="24"/>
        </w:rPr>
        <w:t>KN</w:t>
      </w:r>
      <w:r w:rsidR="00DA2DC8" w:rsidRPr="006C450C">
        <w:rPr>
          <w:rFonts w:ascii="Times New Roman" w:hAnsi="Times New Roman"/>
          <w:sz w:val="24"/>
          <w:szCs w:val="24"/>
        </w:rPr>
        <w:t xml:space="preserve">, tj. </w:t>
      </w:r>
      <w:r w:rsidR="000F281F" w:rsidRPr="006C450C">
        <w:rPr>
          <w:rFonts w:ascii="Times New Roman" w:hAnsi="Times New Roman"/>
          <w:sz w:val="24"/>
          <w:szCs w:val="24"/>
        </w:rPr>
        <w:t xml:space="preserve">nie posiada kwalifikacji wymaganych </w:t>
      </w:r>
      <w:r w:rsidR="00527310" w:rsidRPr="006C450C">
        <w:rPr>
          <w:rFonts w:ascii="Times New Roman" w:hAnsi="Times New Roman"/>
          <w:sz w:val="24"/>
          <w:szCs w:val="24"/>
        </w:rPr>
        <w:t>do zajmowania danego stanowiska;</w:t>
      </w:r>
    </w:p>
    <w:p w14:paraId="43D21F72" w14:textId="59A7F006" w:rsidR="00D075AA" w:rsidRPr="006C450C" w:rsidRDefault="00643936" w:rsidP="005D2587">
      <w:pPr>
        <w:pStyle w:val="Akapitzlist"/>
        <w:numPr>
          <w:ilvl w:val="0"/>
          <w:numId w:val="10"/>
        </w:numPr>
        <w:spacing w:after="0" w:line="240" w:lineRule="auto"/>
        <w:jc w:val="both"/>
        <w:rPr>
          <w:rFonts w:ascii="Times New Roman" w:hAnsi="Times New Roman"/>
          <w:sz w:val="24"/>
          <w:szCs w:val="24"/>
        </w:rPr>
      </w:pPr>
      <w:r w:rsidRPr="006C450C">
        <w:rPr>
          <w:rFonts w:ascii="Times New Roman" w:hAnsi="Times New Roman"/>
          <w:sz w:val="24"/>
          <w:szCs w:val="24"/>
          <w:u w:val="single"/>
        </w:rPr>
        <w:t>b</w:t>
      </w:r>
      <w:r w:rsidR="00D075AA" w:rsidRPr="006C450C">
        <w:rPr>
          <w:rFonts w:ascii="Times New Roman" w:hAnsi="Times New Roman"/>
          <w:sz w:val="24"/>
          <w:szCs w:val="24"/>
          <w:u w:val="single"/>
        </w:rPr>
        <w:t xml:space="preserve">ez zgody </w:t>
      </w:r>
      <w:r w:rsidR="006E3237" w:rsidRPr="006C450C">
        <w:rPr>
          <w:rFonts w:ascii="Times New Roman" w:hAnsi="Times New Roman"/>
          <w:sz w:val="24"/>
          <w:szCs w:val="24"/>
          <w:u w:val="single"/>
        </w:rPr>
        <w:t>organu sprawującego nadzór pedagogiczny</w:t>
      </w:r>
      <w:r w:rsidR="006E3237" w:rsidRPr="006C450C">
        <w:rPr>
          <w:rFonts w:ascii="Times New Roman" w:hAnsi="Times New Roman"/>
          <w:sz w:val="24"/>
          <w:szCs w:val="24"/>
        </w:rPr>
        <w:t xml:space="preserve"> (p</w:t>
      </w:r>
      <w:r w:rsidR="00D075AA" w:rsidRPr="006C450C">
        <w:rPr>
          <w:rFonts w:ascii="Times New Roman" w:hAnsi="Times New Roman"/>
          <w:sz w:val="24"/>
          <w:szCs w:val="24"/>
        </w:rPr>
        <w:t xml:space="preserve">odstawa prawna </w:t>
      </w:r>
      <w:r w:rsidR="00112324" w:rsidRPr="006C450C">
        <w:rPr>
          <w:rFonts w:ascii="Times New Roman" w:hAnsi="Times New Roman"/>
          <w:sz w:val="24"/>
          <w:szCs w:val="24"/>
        </w:rPr>
        <w:t>– a</w:t>
      </w:r>
      <w:r w:rsidR="00D075AA" w:rsidRPr="006C450C">
        <w:rPr>
          <w:rFonts w:ascii="Times New Roman" w:hAnsi="Times New Roman"/>
          <w:sz w:val="24"/>
          <w:szCs w:val="24"/>
        </w:rPr>
        <w:t>rt. 10 ust.</w:t>
      </w:r>
      <w:r w:rsidR="00112324" w:rsidRPr="006C450C">
        <w:rPr>
          <w:rFonts w:ascii="Times New Roman" w:hAnsi="Times New Roman"/>
          <w:sz w:val="24"/>
          <w:szCs w:val="24"/>
        </w:rPr>
        <w:t xml:space="preserve"> </w:t>
      </w:r>
      <w:r w:rsidR="000A0C72" w:rsidRPr="006C450C">
        <w:rPr>
          <w:rFonts w:ascii="Times New Roman" w:hAnsi="Times New Roman"/>
          <w:sz w:val="24"/>
          <w:szCs w:val="24"/>
        </w:rPr>
        <w:t>3</w:t>
      </w:r>
      <w:r w:rsidR="00D075AA" w:rsidRPr="006C450C">
        <w:rPr>
          <w:rFonts w:ascii="Times New Roman" w:hAnsi="Times New Roman"/>
          <w:sz w:val="24"/>
          <w:szCs w:val="24"/>
        </w:rPr>
        <w:t xml:space="preserve"> </w:t>
      </w:r>
      <w:r w:rsidR="00721A9F" w:rsidRPr="006C450C">
        <w:rPr>
          <w:rFonts w:ascii="Times New Roman" w:hAnsi="Times New Roman"/>
          <w:sz w:val="24"/>
          <w:szCs w:val="24"/>
        </w:rPr>
        <w:t>KN</w:t>
      </w:r>
      <w:r w:rsidR="006E3237" w:rsidRPr="006C450C">
        <w:rPr>
          <w:rFonts w:ascii="Times New Roman" w:hAnsi="Times New Roman"/>
          <w:sz w:val="24"/>
          <w:szCs w:val="24"/>
        </w:rPr>
        <w:t>):</w:t>
      </w:r>
    </w:p>
    <w:p w14:paraId="6F0D3FAA" w14:textId="034D7CC4" w:rsidR="008358ED" w:rsidRPr="006C450C" w:rsidRDefault="00D075AA" w:rsidP="005D2587">
      <w:pPr>
        <w:spacing w:after="0" w:line="240" w:lineRule="auto"/>
        <w:ind w:left="360"/>
        <w:jc w:val="both"/>
        <w:rPr>
          <w:rFonts w:ascii="Times New Roman" w:hAnsi="Times New Roman"/>
          <w:sz w:val="24"/>
          <w:szCs w:val="24"/>
        </w:rPr>
      </w:pPr>
      <w:r w:rsidRPr="006C450C">
        <w:rPr>
          <w:rFonts w:ascii="Times New Roman" w:hAnsi="Times New Roman"/>
          <w:sz w:val="24"/>
          <w:szCs w:val="24"/>
        </w:rPr>
        <w:t>W szczególnych przypadkach uzasadn</w:t>
      </w:r>
      <w:r w:rsidR="008B294E" w:rsidRPr="006C450C">
        <w:rPr>
          <w:rFonts w:ascii="Times New Roman" w:hAnsi="Times New Roman"/>
          <w:sz w:val="24"/>
          <w:szCs w:val="24"/>
        </w:rPr>
        <w:t xml:space="preserve">ionych potrzebami szkoły z osobą </w:t>
      </w:r>
      <w:r w:rsidR="00314558" w:rsidRPr="006C450C">
        <w:rPr>
          <w:rFonts w:ascii="Times New Roman" w:hAnsi="Times New Roman"/>
          <w:sz w:val="24"/>
          <w:szCs w:val="24"/>
        </w:rPr>
        <w:t xml:space="preserve">rozpoczynającą pracę w szkole i </w:t>
      </w:r>
      <w:r w:rsidR="008B294E" w:rsidRPr="006C450C">
        <w:rPr>
          <w:rFonts w:ascii="Times New Roman" w:hAnsi="Times New Roman"/>
          <w:sz w:val="24"/>
          <w:szCs w:val="24"/>
        </w:rPr>
        <w:t>legitymującą</w:t>
      </w:r>
      <w:r w:rsidRPr="006C450C">
        <w:rPr>
          <w:rFonts w:ascii="Times New Roman" w:hAnsi="Times New Roman"/>
          <w:sz w:val="24"/>
          <w:szCs w:val="24"/>
        </w:rPr>
        <w:t xml:space="preserve"> się wymaganym poziomem wykształcenia, lecz nieposiadającą przygotowania pedagogicznego, dopuszczalne jest nawiązanie</w:t>
      </w:r>
      <w:r w:rsidR="00112324" w:rsidRPr="006C450C">
        <w:rPr>
          <w:rFonts w:ascii="Times New Roman" w:hAnsi="Times New Roman"/>
          <w:sz w:val="24"/>
          <w:szCs w:val="24"/>
        </w:rPr>
        <w:t xml:space="preserve"> stosunku pracy, o ile osoba ta</w:t>
      </w:r>
      <w:r w:rsidRPr="006C450C">
        <w:rPr>
          <w:rFonts w:ascii="Times New Roman" w:hAnsi="Times New Roman"/>
          <w:sz w:val="24"/>
          <w:szCs w:val="24"/>
        </w:rPr>
        <w:t xml:space="preserve"> zobowiąże się do uzyskania przygotowania pedagogicz</w:t>
      </w:r>
      <w:r w:rsidR="00314558" w:rsidRPr="006C450C">
        <w:rPr>
          <w:rFonts w:ascii="Times New Roman" w:hAnsi="Times New Roman"/>
          <w:sz w:val="24"/>
          <w:szCs w:val="24"/>
        </w:rPr>
        <w:t xml:space="preserve">nego w trakcie odbywania stażu. </w:t>
      </w:r>
      <w:r w:rsidRPr="006C450C">
        <w:rPr>
          <w:rFonts w:ascii="Times New Roman" w:hAnsi="Times New Roman"/>
          <w:sz w:val="24"/>
          <w:szCs w:val="24"/>
        </w:rPr>
        <w:t xml:space="preserve">W przypadku, gdy nauczyciel w ciągu pierwszego roku pracy w szkole nie uzyska przygotowania pedagogicznego z </w:t>
      </w:r>
      <w:r w:rsidR="00EE5E3D">
        <w:rPr>
          <w:rFonts w:ascii="Times New Roman" w:hAnsi="Times New Roman"/>
          <w:sz w:val="24"/>
          <w:szCs w:val="24"/>
        </w:rPr>
        <w:t>przyczyn od niego niezależnych,</w:t>
      </w:r>
      <w:r w:rsidR="00EE5E3D">
        <w:rPr>
          <w:rFonts w:ascii="Times New Roman" w:hAnsi="Times New Roman"/>
          <w:sz w:val="24"/>
          <w:szCs w:val="24"/>
        </w:rPr>
        <w:br/>
      </w:r>
      <w:r w:rsidRPr="006C450C">
        <w:rPr>
          <w:rFonts w:ascii="Times New Roman" w:hAnsi="Times New Roman"/>
          <w:sz w:val="24"/>
          <w:szCs w:val="24"/>
        </w:rPr>
        <w:t>z nauczycielem może być zawarta umowa o pracę na kolejny jeden rok szkolny. Staż wymagany do ubiegania się o awans na stopień nauczyciela kontraktowego przedłuża się do czasu uzyska</w:t>
      </w:r>
      <w:r w:rsidR="00245F02" w:rsidRPr="006C450C">
        <w:rPr>
          <w:rFonts w:ascii="Times New Roman" w:hAnsi="Times New Roman"/>
          <w:sz w:val="24"/>
          <w:szCs w:val="24"/>
        </w:rPr>
        <w:t>nia przygotowania pedagogicznego.</w:t>
      </w:r>
    </w:p>
    <w:p w14:paraId="496AC41E" w14:textId="77777777" w:rsidR="00314558" w:rsidRPr="006C450C" w:rsidRDefault="00314558" w:rsidP="005D2587">
      <w:pPr>
        <w:spacing w:after="0" w:line="240" w:lineRule="auto"/>
        <w:ind w:firstLine="357"/>
        <w:jc w:val="both"/>
        <w:rPr>
          <w:rFonts w:ascii="Times New Roman" w:hAnsi="Times New Roman"/>
          <w:b/>
          <w:sz w:val="24"/>
          <w:szCs w:val="24"/>
        </w:rPr>
      </w:pPr>
    </w:p>
    <w:p w14:paraId="2406096A" w14:textId="487B9E0A" w:rsidR="009A252C" w:rsidRPr="006C450C" w:rsidRDefault="007613E8" w:rsidP="005D2587">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3</w:t>
      </w:r>
      <w:r w:rsidR="00643936" w:rsidRPr="006C450C">
        <w:rPr>
          <w:rFonts w:ascii="Times New Roman" w:hAnsi="Times New Roman"/>
          <w:b/>
          <w:sz w:val="24"/>
          <w:szCs w:val="24"/>
        </w:rPr>
        <w:t>.</w:t>
      </w:r>
      <w:r w:rsidR="00643936" w:rsidRPr="006C450C">
        <w:rPr>
          <w:rFonts w:ascii="Times New Roman" w:hAnsi="Times New Roman"/>
          <w:sz w:val="24"/>
          <w:szCs w:val="24"/>
        </w:rPr>
        <w:t xml:space="preserve"> </w:t>
      </w:r>
      <w:r w:rsidR="009A252C" w:rsidRPr="006C450C">
        <w:rPr>
          <w:rFonts w:ascii="Times New Roman" w:hAnsi="Times New Roman"/>
          <w:sz w:val="24"/>
          <w:szCs w:val="24"/>
        </w:rPr>
        <w:t xml:space="preserve">Zatrudnienie </w:t>
      </w:r>
      <w:r w:rsidR="00643936" w:rsidRPr="006C450C">
        <w:rPr>
          <w:rFonts w:ascii="Times New Roman" w:hAnsi="Times New Roman"/>
          <w:sz w:val="24"/>
          <w:szCs w:val="24"/>
        </w:rPr>
        <w:t>osoby niebędącej nauczycielem:</w:t>
      </w:r>
    </w:p>
    <w:p w14:paraId="4E06B35E" w14:textId="7CE5CECC" w:rsidR="00D1754B" w:rsidRPr="006C450C" w:rsidRDefault="00D1754B" w:rsidP="005D2587">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 xml:space="preserve">za zgodą kuratora oświaty – w </w:t>
      </w:r>
      <w:r w:rsidR="00CD1A97" w:rsidRPr="006C450C">
        <w:rPr>
          <w:rFonts w:ascii="Times New Roman" w:hAnsi="Times New Roman"/>
          <w:sz w:val="24"/>
          <w:szCs w:val="24"/>
          <w:u w:val="single"/>
        </w:rPr>
        <w:t xml:space="preserve">publicznym </w:t>
      </w:r>
      <w:r w:rsidRPr="006C450C">
        <w:rPr>
          <w:rFonts w:ascii="Times New Roman" w:hAnsi="Times New Roman"/>
          <w:sz w:val="24"/>
          <w:szCs w:val="24"/>
          <w:u w:val="single"/>
        </w:rPr>
        <w:t>przedszkolu</w:t>
      </w:r>
      <w:r w:rsidRPr="006C450C">
        <w:rPr>
          <w:rFonts w:ascii="Times New Roman" w:hAnsi="Times New Roman"/>
          <w:sz w:val="24"/>
          <w:szCs w:val="24"/>
        </w:rPr>
        <w:t xml:space="preserve"> (podstawa prawna – art. 15 ust. </w:t>
      </w:r>
      <w:r w:rsidR="00CD1A97" w:rsidRPr="006C450C">
        <w:rPr>
          <w:rFonts w:ascii="Times New Roman" w:hAnsi="Times New Roman"/>
          <w:sz w:val="24"/>
          <w:szCs w:val="24"/>
        </w:rPr>
        <w:t xml:space="preserve">1 pr. </w:t>
      </w:r>
      <w:proofErr w:type="spellStart"/>
      <w:r w:rsidR="00CD1A97" w:rsidRPr="006C450C">
        <w:rPr>
          <w:rFonts w:ascii="Times New Roman" w:hAnsi="Times New Roman"/>
          <w:sz w:val="24"/>
          <w:szCs w:val="24"/>
        </w:rPr>
        <w:t>ośw</w:t>
      </w:r>
      <w:proofErr w:type="spellEnd"/>
      <w:r w:rsidR="00CD1A97" w:rsidRPr="006C450C">
        <w:rPr>
          <w:rFonts w:ascii="Times New Roman" w:hAnsi="Times New Roman"/>
          <w:sz w:val="24"/>
          <w:szCs w:val="24"/>
        </w:rPr>
        <w:t>.</w:t>
      </w:r>
      <w:r w:rsidRPr="006C450C">
        <w:rPr>
          <w:rFonts w:ascii="Times New Roman" w:hAnsi="Times New Roman"/>
          <w:sz w:val="24"/>
          <w:szCs w:val="24"/>
        </w:rPr>
        <w:t>):</w:t>
      </w:r>
    </w:p>
    <w:p w14:paraId="721C06F2" w14:textId="70C3C3DA" w:rsidR="00D1754B" w:rsidRPr="006C450C" w:rsidRDefault="00D1754B" w:rsidP="005D2587">
      <w:pPr>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W uzasadnionych przypadkach w przedszkolu może być, za zgodą kuratora oświaty, </w:t>
      </w:r>
      <w:r w:rsidR="00CD1A97" w:rsidRPr="006C450C">
        <w:rPr>
          <w:rFonts w:ascii="Times New Roman" w:hAnsi="Times New Roman"/>
          <w:sz w:val="24"/>
          <w:szCs w:val="24"/>
        </w:rPr>
        <w:t>zatrudniona osoba niebędąca nauczycielem do prowadzenia zajęć rozwijających zainteresowania, posiadająca przygotowanie uznane przez dyrektora przedszkola za odpowiednie do prowadzenia danych zajęć</w:t>
      </w:r>
      <w:r w:rsidRPr="006C450C">
        <w:rPr>
          <w:rFonts w:ascii="Times New Roman" w:hAnsi="Times New Roman"/>
          <w:sz w:val="24"/>
          <w:szCs w:val="24"/>
        </w:rPr>
        <w:t>;</w:t>
      </w:r>
    </w:p>
    <w:p w14:paraId="39C955A5" w14:textId="64F771FE" w:rsidR="008F3E44" w:rsidRPr="006C450C" w:rsidRDefault="008F3E44" w:rsidP="005D2587">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 xml:space="preserve">za zgodą kuratora oświaty w publicznej innej formie wychowania przedszkolnego </w:t>
      </w:r>
      <w:r w:rsidR="00646B71" w:rsidRPr="006C450C">
        <w:rPr>
          <w:rFonts w:ascii="Times New Roman" w:hAnsi="Times New Roman"/>
          <w:sz w:val="24"/>
          <w:szCs w:val="24"/>
          <w:u w:val="single"/>
        </w:rPr>
        <w:t>prowadzonej przez gminę</w:t>
      </w:r>
      <w:r w:rsidR="00646B71" w:rsidRPr="006C450C">
        <w:rPr>
          <w:rFonts w:ascii="Times New Roman" w:hAnsi="Times New Roman"/>
          <w:sz w:val="24"/>
          <w:szCs w:val="24"/>
        </w:rPr>
        <w:t xml:space="preserve"> </w:t>
      </w:r>
      <w:r w:rsidRPr="006C450C">
        <w:rPr>
          <w:rFonts w:ascii="Times New Roman" w:hAnsi="Times New Roman"/>
          <w:sz w:val="24"/>
          <w:szCs w:val="24"/>
        </w:rPr>
        <w:t xml:space="preserve">(podstawa prawna – art. </w:t>
      </w:r>
      <w:r w:rsidR="00646B71" w:rsidRPr="006C450C">
        <w:rPr>
          <w:rFonts w:ascii="Times New Roman" w:hAnsi="Times New Roman"/>
          <w:sz w:val="24"/>
          <w:szCs w:val="24"/>
        </w:rPr>
        <w:t xml:space="preserve">32 ust. 9 </w:t>
      </w:r>
      <w:r w:rsidRPr="006C450C">
        <w:rPr>
          <w:rFonts w:ascii="Times New Roman" w:hAnsi="Times New Roman"/>
          <w:sz w:val="24"/>
          <w:szCs w:val="24"/>
        </w:rPr>
        <w:t xml:space="preserve">w zw. z art. </w:t>
      </w:r>
      <w:r w:rsidR="00646B71" w:rsidRPr="006C450C">
        <w:rPr>
          <w:rFonts w:ascii="Times New Roman" w:hAnsi="Times New Roman"/>
          <w:sz w:val="24"/>
          <w:szCs w:val="24"/>
        </w:rPr>
        <w:t xml:space="preserve">15 ust. 1 </w:t>
      </w:r>
      <w:r w:rsidRPr="006C450C">
        <w:rPr>
          <w:rFonts w:ascii="Times New Roman" w:hAnsi="Times New Roman"/>
          <w:sz w:val="24"/>
          <w:szCs w:val="24"/>
        </w:rPr>
        <w:t xml:space="preserve">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60296346" w14:textId="59B50D96" w:rsidR="008F3E44" w:rsidRPr="006C450C" w:rsidRDefault="008F3E44" w:rsidP="005D2587">
      <w:pPr>
        <w:spacing w:after="0" w:line="240" w:lineRule="auto"/>
        <w:ind w:left="360"/>
        <w:jc w:val="both"/>
        <w:rPr>
          <w:rFonts w:ascii="Times New Roman" w:hAnsi="Times New Roman"/>
          <w:sz w:val="24"/>
          <w:szCs w:val="24"/>
        </w:rPr>
      </w:pPr>
      <w:r w:rsidRPr="006C450C">
        <w:rPr>
          <w:rFonts w:ascii="Times New Roman" w:hAnsi="Times New Roman"/>
          <w:sz w:val="24"/>
          <w:szCs w:val="24"/>
        </w:rPr>
        <w:t>Zajęcia w innych formach wychowania przedszkolnego prowadzą nauczyciele posiadający kwalifikacje wymagane od nauczycieli przedszkoli; art. 15 ust. 1</w:t>
      </w:r>
      <w:r w:rsidR="00CD6CCA">
        <w:rPr>
          <w:rFonts w:ascii="Times New Roman" w:hAnsi="Times New Roman"/>
          <w:sz w:val="24"/>
          <w:szCs w:val="24"/>
        </w:rPr>
        <w:t xml:space="preserve"> pr. </w:t>
      </w:r>
      <w:proofErr w:type="spellStart"/>
      <w:r w:rsidR="00CD6CCA">
        <w:rPr>
          <w:rFonts w:ascii="Times New Roman" w:hAnsi="Times New Roman"/>
          <w:sz w:val="24"/>
          <w:szCs w:val="24"/>
        </w:rPr>
        <w:t>ośw</w:t>
      </w:r>
      <w:proofErr w:type="spellEnd"/>
      <w:r w:rsidR="00CD6CCA">
        <w:rPr>
          <w:rFonts w:ascii="Times New Roman" w:hAnsi="Times New Roman"/>
          <w:sz w:val="24"/>
          <w:szCs w:val="24"/>
        </w:rPr>
        <w:t>.</w:t>
      </w:r>
      <w:r w:rsidRPr="006C450C">
        <w:rPr>
          <w:rFonts w:ascii="Times New Roman" w:hAnsi="Times New Roman"/>
          <w:sz w:val="24"/>
          <w:szCs w:val="24"/>
        </w:rPr>
        <w:t xml:space="preserve"> stosuje się odpowiednio;</w:t>
      </w:r>
    </w:p>
    <w:p w14:paraId="41BF4A6B" w14:textId="546E16FA" w:rsidR="00646B71" w:rsidRPr="006C450C" w:rsidRDefault="00646B71" w:rsidP="005D2587">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za zgodą kuratora oświaty w publicznej innej formie wychowania przedszkolnego nieprowadzonej przez gminę</w:t>
      </w:r>
      <w:r w:rsidRPr="006C450C">
        <w:rPr>
          <w:rFonts w:ascii="Times New Roman" w:hAnsi="Times New Roman"/>
          <w:sz w:val="24"/>
          <w:szCs w:val="24"/>
        </w:rPr>
        <w:t xml:space="preserve"> (podstawa prawna – art. 34 w zw. z art. 15 ust. 1 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6296C5FB" w14:textId="3FA4C56C" w:rsidR="00646B71" w:rsidRPr="006C450C" w:rsidRDefault="00646B71" w:rsidP="005D2587">
      <w:pPr>
        <w:spacing w:after="0" w:line="240" w:lineRule="auto"/>
        <w:ind w:left="360"/>
        <w:jc w:val="both"/>
        <w:rPr>
          <w:rFonts w:ascii="Times New Roman" w:hAnsi="Times New Roman"/>
          <w:sz w:val="24"/>
          <w:szCs w:val="24"/>
        </w:rPr>
      </w:pPr>
      <w:r w:rsidRPr="006C450C">
        <w:rPr>
          <w:rFonts w:ascii="Times New Roman" w:hAnsi="Times New Roman"/>
          <w:sz w:val="24"/>
          <w:szCs w:val="24"/>
        </w:rPr>
        <w:lastRenderedPageBreak/>
        <w:t xml:space="preserve">Zajęcia w innych formach wychowania przedszkolnego prowadzą nauczyciele posiadający kwalifikacje wymagane od nauczycieli przedszkoli; art. 15 ust. 1 </w:t>
      </w:r>
      <w:r w:rsidR="00CD6CCA">
        <w:rPr>
          <w:rFonts w:ascii="Times New Roman" w:hAnsi="Times New Roman"/>
          <w:sz w:val="24"/>
          <w:szCs w:val="24"/>
        </w:rPr>
        <w:t xml:space="preserve">pr. </w:t>
      </w:r>
      <w:proofErr w:type="spellStart"/>
      <w:r w:rsidR="00CD6CCA">
        <w:rPr>
          <w:rFonts w:ascii="Times New Roman" w:hAnsi="Times New Roman"/>
          <w:sz w:val="24"/>
          <w:szCs w:val="24"/>
        </w:rPr>
        <w:t>ośw</w:t>
      </w:r>
      <w:proofErr w:type="spellEnd"/>
      <w:r w:rsidR="00CD6CCA">
        <w:rPr>
          <w:rFonts w:ascii="Times New Roman" w:hAnsi="Times New Roman"/>
          <w:sz w:val="24"/>
          <w:szCs w:val="24"/>
        </w:rPr>
        <w:t xml:space="preserve">. </w:t>
      </w:r>
      <w:r w:rsidRPr="006C450C">
        <w:rPr>
          <w:rFonts w:ascii="Times New Roman" w:hAnsi="Times New Roman"/>
          <w:sz w:val="24"/>
          <w:szCs w:val="24"/>
        </w:rPr>
        <w:t>stosuje się odpowiednio;</w:t>
      </w:r>
    </w:p>
    <w:p w14:paraId="1C65046E" w14:textId="74AFF300" w:rsidR="008F3E44" w:rsidRPr="006C450C" w:rsidRDefault="008F3E44" w:rsidP="005D2587">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za zgodą kuratora oświaty – w przedszkolu niepublicznym</w:t>
      </w:r>
      <w:r w:rsidRPr="006C450C">
        <w:rPr>
          <w:rFonts w:ascii="Times New Roman" w:hAnsi="Times New Roman"/>
          <w:sz w:val="24"/>
          <w:szCs w:val="24"/>
        </w:rPr>
        <w:t xml:space="preserve"> (podstawa prawna – art. 13 ust. 6 pkt 2 </w:t>
      </w:r>
      <w:r w:rsidR="00646B71" w:rsidRPr="006C450C">
        <w:rPr>
          <w:rFonts w:ascii="Times New Roman" w:hAnsi="Times New Roman"/>
          <w:sz w:val="24"/>
          <w:szCs w:val="24"/>
        </w:rPr>
        <w:t xml:space="preserve">w zw. z art. 15 ust. 1 </w:t>
      </w:r>
      <w:r w:rsidRPr="006C450C">
        <w:rPr>
          <w:rFonts w:ascii="Times New Roman" w:hAnsi="Times New Roman"/>
          <w:sz w:val="24"/>
          <w:szCs w:val="24"/>
        </w:rPr>
        <w:t xml:space="preserve">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6A67B21F" w14:textId="28492E46" w:rsidR="008F3E44" w:rsidRPr="006C450C" w:rsidRDefault="008F3E44" w:rsidP="005D2587">
      <w:pPr>
        <w:pStyle w:val="Akapitzlist"/>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Niepubliczne przedszkole zatrudnia nauczycieli posiadających kwalifikacje określone dla nauczycieli przedszkoli publicznych; </w:t>
      </w:r>
      <w:r w:rsidR="00646B71" w:rsidRPr="006C450C">
        <w:rPr>
          <w:rFonts w:ascii="Times New Roman" w:hAnsi="Times New Roman"/>
          <w:sz w:val="24"/>
          <w:szCs w:val="24"/>
        </w:rPr>
        <w:t>art. 15 ust. 1</w:t>
      </w:r>
      <w:r w:rsidRPr="006C450C">
        <w:rPr>
          <w:rFonts w:ascii="Times New Roman" w:hAnsi="Times New Roman"/>
          <w:sz w:val="24"/>
          <w:szCs w:val="24"/>
        </w:rPr>
        <w:t xml:space="preserve"> 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 stosuje się odpowiednio;</w:t>
      </w:r>
    </w:p>
    <w:p w14:paraId="27293803" w14:textId="70767ECC" w:rsidR="008F3E44" w:rsidRPr="006C450C" w:rsidRDefault="008F3E44" w:rsidP="005D2587">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za zgodą kuratora oświaty – w oddziałach przedszkolnych w niepublicznych szkołach podstawowych oraz w niepublicznych innych formach wychowania przedszkolnego,</w:t>
      </w:r>
      <w:r w:rsidRPr="006C450C">
        <w:rPr>
          <w:rFonts w:ascii="Times New Roman" w:hAnsi="Times New Roman"/>
          <w:sz w:val="24"/>
          <w:szCs w:val="24"/>
          <w:u w:val="single"/>
        </w:rPr>
        <w:br/>
        <w:t>tj. w zespołach wychowania przedszkolnego i punktach przedszkolnych</w:t>
      </w:r>
      <w:r w:rsidRPr="006C450C">
        <w:rPr>
          <w:rFonts w:ascii="Times New Roman" w:hAnsi="Times New Roman"/>
          <w:sz w:val="24"/>
          <w:szCs w:val="24"/>
        </w:rPr>
        <w:t xml:space="preserve"> (podstawa prawna – art. </w:t>
      </w:r>
      <w:r w:rsidR="00646B71" w:rsidRPr="006C450C">
        <w:rPr>
          <w:rFonts w:ascii="Times New Roman" w:hAnsi="Times New Roman"/>
          <w:sz w:val="24"/>
          <w:szCs w:val="24"/>
        </w:rPr>
        <w:t xml:space="preserve">13 ust. 7 </w:t>
      </w:r>
      <w:r w:rsidRPr="006C450C">
        <w:rPr>
          <w:rFonts w:ascii="Times New Roman" w:hAnsi="Times New Roman"/>
          <w:sz w:val="24"/>
          <w:szCs w:val="24"/>
        </w:rPr>
        <w:t xml:space="preserve"> w zw. z art. </w:t>
      </w:r>
      <w:r w:rsidR="00646B71" w:rsidRPr="006C450C">
        <w:rPr>
          <w:rFonts w:ascii="Times New Roman" w:hAnsi="Times New Roman"/>
          <w:sz w:val="24"/>
          <w:szCs w:val="24"/>
        </w:rPr>
        <w:t xml:space="preserve">13 ust. 6 pkt 2 i art. 15 ust. 1 </w:t>
      </w:r>
      <w:r w:rsidRPr="006C450C">
        <w:rPr>
          <w:rFonts w:ascii="Times New Roman" w:hAnsi="Times New Roman"/>
          <w:sz w:val="24"/>
          <w:szCs w:val="24"/>
        </w:rPr>
        <w:t xml:space="preserve">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7356A261" w14:textId="3B6CD5D0" w:rsidR="008F3E44" w:rsidRPr="006C450C" w:rsidRDefault="008F3E44" w:rsidP="005D2587">
      <w:pPr>
        <w:pStyle w:val="Akapitzlist"/>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Niepubliczna szkoła podstawowa prowadząca oddziały przedszkolne oraz niepubliczna inna forma wychowania przedszkolnego zatrudnia nauczycieli posiadających kwalifikacje określone dla nauczycieli przedszkoli publicznych; </w:t>
      </w:r>
      <w:r w:rsidR="00646B71" w:rsidRPr="006C450C">
        <w:rPr>
          <w:rFonts w:ascii="Times New Roman" w:hAnsi="Times New Roman"/>
          <w:sz w:val="24"/>
          <w:szCs w:val="24"/>
        </w:rPr>
        <w:t xml:space="preserve">art. 15 ust. 1 </w:t>
      </w:r>
      <w:r w:rsidRPr="006C450C">
        <w:rPr>
          <w:rFonts w:ascii="Times New Roman" w:hAnsi="Times New Roman"/>
          <w:sz w:val="24"/>
          <w:szCs w:val="24"/>
        </w:rPr>
        <w:t xml:space="preserve">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 stosuje się odpowiednio;</w:t>
      </w:r>
    </w:p>
    <w:p w14:paraId="16A3F30A" w14:textId="2ED2564A" w:rsidR="00D075AA" w:rsidRPr="006C450C" w:rsidRDefault="00643936" w:rsidP="005D2587">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z</w:t>
      </w:r>
      <w:r w:rsidR="006E3237" w:rsidRPr="006C450C">
        <w:rPr>
          <w:rFonts w:ascii="Times New Roman" w:hAnsi="Times New Roman"/>
          <w:sz w:val="24"/>
          <w:szCs w:val="24"/>
          <w:u w:val="single"/>
        </w:rPr>
        <w:t>a zgodą kuratora o</w:t>
      </w:r>
      <w:r w:rsidR="002972EE" w:rsidRPr="006C450C">
        <w:rPr>
          <w:rFonts w:ascii="Times New Roman" w:hAnsi="Times New Roman"/>
          <w:sz w:val="24"/>
          <w:szCs w:val="24"/>
          <w:u w:val="single"/>
        </w:rPr>
        <w:t>światy</w:t>
      </w:r>
      <w:r w:rsidR="00527310" w:rsidRPr="006C450C">
        <w:rPr>
          <w:rFonts w:ascii="Times New Roman" w:hAnsi="Times New Roman"/>
          <w:sz w:val="24"/>
          <w:szCs w:val="24"/>
          <w:u w:val="single"/>
        </w:rPr>
        <w:t xml:space="preserve"> </w:t>
      </w:r>
      <w:r w:rsidR="00A50E44" w:rsidRPr="006C450C">
        <w:rPr>
          <w:rFonts w:ascii="Times New Roman" w:hAnsi="Times New Roman"/>
          <w:sz w:val="24"/>
          <w:szCs w:val="24"/>
          <w:u w:val="single"/>
        </w:rPr>
        <w:t xml:space="preserve">– w </w:t>
      </w:r>
      <w:r w:rsidR="00CD1A97" w:rsidRPr="006C450C">
        <w:rPr>
          <w:rFonts w:ascii="Times New Roman" w:hAnsi="Times New Roman"/>
          <w:sz w:val="24"/>
          <w:szCs w:val="24"/>
          <w:u w:val="single"/>
        </w:rPr>
        <w:t xml:space="preserve">publicznej </w:t>
      </w:r>
      <w:r w:rsidR="00A50E44" w:rsidRPr="006C450C">
        <w:rPr>
          <w:rFonts w:ascii="Times New Roman" w:hAnsi="Times New Roman"/>
          <w:sz w:val="24"/>
          <w:szCs w:val="24"/>
          <w:u w:val="single"/>
        </w:rPr>
        <w:t>szkole</w:t>
      </w:r>
      <w:r w:rsidR="00B902AE" w:rsidRPr="006C450C">
        <w:rPr>
          <w:rFonts w:ascii="Times New Roman" w:hAnsi="Times New Roman"/>
          <w:sz w:val="24"/>
          <w:szCs w:val="24"/>
        </w:rPr>
        <w:t xml:space="preserve"> </w:t>
      </w:r>
      <w:r w:rsidR="00527310" w:rsidRPr="006C450C">
        <w:rPr>
          <w:rFonts w:ascii="Times New Roman" w:hAnsi="Times New Roman"/>
          <w:sz w:val="24"/>
          <w:szCs w:val="24"/>
        </w:rPr>
        <w:t>(p</w:t>
      </w:r>
      <w:r w:rsidR="00D075AA" w:rsidRPr="006C450C">
        <w:rPr>
          <w:rFonts w:ascii="Times New Roman" w:hAnsi="Times New Roman"/>
          <w:sz w:val="24"/>
          <w:szCs w:val="24"/>
        </w:rPr>
        <w:t xml:space="preserve">odstawa prawna </w:t>
      </w:r>
      <w:r w:rsidR="00112324" w:rsidRPr="006C450C">
        <w:rPr>
          <w:rFonts w:ascii="Times New Roman" w:hAnsi="Times New Roman"/>
          <w:sz w:val="24"/>
          <w:szCs w:val="24"/>
        </w:rPr>
        <w:t>–</w:t>
      </w:r>
      <w:r w:rsidR="00D075AA" w:rsidRPr="006C450C">
        <w:rPr>
          <w:rFonts w:ascii="Times New Roman" w:hAnsi="Times New Roman"/>
          <w:sz w:val="24"/>
          <w:szCs w:val="24"/>
        </w:rPr>
        <w:t xml:space="preserve"> </w:t>
      </w:r>
      <w:r w:rsidR="00112324" w:rsidRPr="006C450C">
        <w:rPr>
          <w:rFonts w:ascii="Times New Roman" w:hAnsi="Times New Roman"/>
          <w:sz w:val="24"/>
          <w:szCs w:val="24"/>
        </w:rPr>
        <w:t>a</w:t>
      </w:r>
      <w:r w:rsidR="00D075AA" w:rsidRPr="006C450C">
        <w:rPr>
          <w:rFonts w:ascii="Times New Roman" w:hAnsi="Times New Roman"/>
          <w:sz w:val="24"/>
          <w:szCs w:val="24"/>
        </w:rPr>
        <w:t>rt</w:t>
      </w:r>
      <w:r w:rsidR="00527310" w:rsidRPr="006C450C">
        <w:rPr>
          <w:rFonts w:ascii="Times New Roman" w:hAnsi="Times New Roman"/>
          <w:sz w:val="24"/>
          <w:szCs w:val="24"/>
        </w:rPr>
        <w:t xml:space="preserve">. </w:t>
      </w:r>
      <w:r w:rsidR="00CD1A97" w:rsidRPr="006C450C">
        <w:rPr>
          <w:rFonts w:ascii="Times New Roman" w:hAnsi="Times New Roman"/>
          <w:sz w:val="24"/>
          <w:szCs w:val="24"/>
        </w:rPr>
        <w:t xml:space="preserve">15 ust. 2 pr. </w:t>
      </w:r>
      <w:proofErr w:type="spellStart"/>
      <w:r w:rsidR="00CD1A97" w:rsidRPr="006C450C">
        <w:rPr>
          <w:rFonts w:ascii="Times New Roman" w:hAnsi="Times New Roman"/>
          <w:sz w:val="24"/>
          <w:szCs w:val="24"/>
        </w:rPr>
        <w:t>ośw</w:t>
      </w:r>
      <w:proofErr w:type="spellEnd"/>
      <w:r w:rsidR="00CD1A97" w:rsidRPr="006C450C">
        <w:rPr>
          <w:rFonts w:ascii="Times New Roman" w:hAnsi="Times New Roman"/>
          <w:sz w:val="24"/>
          <w:szCs w:val="24"/>
        </w:rPr>
        <w:t>.</w:t>
      </w:r>
      <w:r w:rsidR="00527310" w:rsidRPr="006C450C">
        <w:rPr>
          <w:rFonts w:ascii="Times New Roman" w:hAnsi="Times New Roman"/>
          <w:sz w:val="24"/>
          <w:szCs w:val="24"/>
        </w:rPr>
        <w:t>):</w:t>
      </w:r>
    </w:p>
    <w:p w14:paraId="2AAF7DB5" w14:textId="1E6EAFA0" w:rsidR="002972EE" w:rsidRPr="006C450C" w:rsidRDefault="002972EE" w:rsidP="005D2587">
      <w:pPr>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W uzasadnionych przypadkach w szkole może </w:t>
      </w:r>
      <w:r w:rsidR="00D51CAD" w:rsidRPr="006C450C">
        <w:rPr>
          <w:rFonts w:ascii="Times New Roman" w:hAnsi="Times New Roman"/>
          <w:sz w:val="24"/>
          <w:szCs w:val="24"/>
        </w:rPr>
        <w:t>być, za zgodą kuratora oświaty</w:t>
      </w:r>
      <w:r w:rsidRPr="006C450C">
        <w:rPr>
          <w:rFonts w:ascii="Times New Roman" w:hAnsi="Times New Roman"/>
          <w:sz w:val="24"/>
          <w:szCs w:val="24"/>
        </w:rPr>
        <w:t xml:space="preserve">, zatrudniona </w:t>
      </w:r>
      <w:r w:rsidR="00CD1A97" w:rsidRPr="006C450C">
        <w:rPr>
          <w:rFonts w:ascii="Times New Roman" w:hAnsi="Times New Roman"/>
          <w:sz w:val="24"/>
          <w:szCs w:val="24"/>
        </w:rPr>
        <w:t>osoba niebędąca nauczycielem, posiadająca przygotowanie uznane przez dyrektora szkoły za odpowiednie do prowadzenia danych zajęć</w:t>
      </w:r>
      <w:r w:rsidR="00527310" w:rsidRPr="006C450C">
        <w:rPr>
          <w:rFonts w:ascii="Times New Roman" w:hAnsi="Times New Roman"/>
          <w:sz w:val="24"/>
          <w:szCs w:val="24"/>
        </w:rPr>
        <w:t>;</w:t>
      </w:r>
    </w:p>
    <w:p w14:paraId="0A1FF2FE" w14:textId="520EACAD" w:rsidR="00CD1A97" w:rsidRPr="006C450C" w:rsidRDefault="00CD1A97" w:rsidP="005D2587">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 xml:space="preserve">za zgodą kuratora oświaty – w </w:t>
      </w:r>
      <w:r w:rsidR="008F3E44" w:rsidRPr="006C450C">
        <w:rPr>
          <w:rFonts w:ascii="Times New Roman" w:hAnsi="Times New Roman"/>
          <w:sz w:val="24"/>
          <w:szCs w:val="24"/>
          <w:u w:val="single"/>
        </w:rPr>
        <w:t>nie</w:t>
      </w:r>
      <w:r w:rsidRPr="006C450C">
        <w:rPr>
          <w:rFonts w:ascii="Times New Roman" w:hAnsi="Times New Roman"/>
          <w:sz w:val="24"/>
          <w:szCs w:val="24"/>
          <w:u w:val="single"/>
        </w:rPr>
        <w:t>publicznej szkole</w:t>
      </w:r>
      <w:r w:rsidR="008F3E44" w:rsidRPr="006C450C">
        <w:rPr>
          <w:rFonts w:ascii="Times New Roman" w:hAnsi="Times New Roman"/>
          <w:sz w:val="24"/>
          <w:szCs w:val="24"/>
          <w:u w:val="single"/>
        </w:rPr>
        <w:t xml:space="preserve"> </w:t>
      </w:r>
      <w:r w:rsidR="00452003" w:rsidRPr="006C450C">
        <w:rPr>
          <w:rFonts w:ascii="Times New Roman" w:hAnsi="Times New Roman"/>
          <w:sz w:val="24"/>
          <w:szCs w:val="24"/>
          <w:u w:val="single"/>
        </w:rPr>
        <w:t>niebędącej szkołą artystyczną</w:t>
      </w:r>
      <w:r w:rsidRPr="006C450C">
        <w:rPr>
          <w:rFonts w:ascii="Times New Roman" w:hAnsi="Times New Roman"/>
          <w:sz w:val="24"/>
          <w:szCs w:val="24"/>
        </w:rPr>
        <w:t xml:space="preserve"> (podstawa prawna – </w:t>
      </w:r>
      <w:r w:rsidR="00646B71" w:rsidRPr="006C450C">
        <w:rPr>
          <w:rFonts w:ascii="Times New Roman" w:hAnsi="Times New Roman"/>
          <w:sz w:val="24"/>
          <w:szCs w:val="24"/>
        </w:rPr>
        <w:t xml:space="preserve">art. 14 ust. 3 pkt 6 w zw. z </w:t>
      </w:r>
      <w:r w:rsidRPr="006C450C">
        <w:rPr>
          <w:rFonts w:ascii="Times New Roman" w:hAnsi="Times New Roman"/>
          <w:sz w:val="24"/>
          <w:szCs w:val="24"/>
        </w:rPr>
        <w:t xml:space="preserve">art. 15 ust. 2 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58328244" w14:textId="47DA2CFB" w:rsidR="008F3E44" w:rsidRDefault="008F3E44" w:rsidP="005D2587">
      <w:pPr>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Niepubliczna szkoła </w:t>
      </w:r>
      <w:r w:rsidR="00452003" w:rsidRPr="006C450C">
        <w:rPr>
          <w:rFonts w:ascii="Times New Roman" w:hAnsi="Times New Roman"/>
          <w:sz w:val="24"/>
          <w:szCs w:val="24"/>
        </w:rPr>
        <w:t>niebędąca szkołą artystyczną</w:t>
      </w:r>
      <w:r w:rsidR="00452003" w:rsidRPr="006C450C">
        <w:t xml:space="preserve"> </w:t>
      </w:r>
      <w:r w:rsidRPr="006C450C">
        <w:rPr>
          <w:rFonts w:ascii="Times New Roman" w:hAnsi="Times New Roman"/>
          <w:sz w:val="24"/>
          <w:szCs w:val="24"/>
        </w:rPr>
        <w:t xml:space="preserve">zatrudnia nauczycieli </w:t>
      </w:r>
      <w:r w:rsidR="00452003" w:rsidRPr="006C450C">
        <w:rPr>
          <w:rFonts w:ascii="Times New Roman" w:hAnsi="Times New Roman"/>
          <w:sz w:val="24"/>
          <w:szCs w:val="24"/>
        </w:rPr>
        <w:t xml:space="preserve">obowiązkowych zajęć edukacyjnych </w:t>
      </w:r>
      <w:r w:rsidRPr="006C450C">
        <w:rPr>
          <w:rFonts w:ascii="Times New Roman" w:hAnsi="Times New Roman"/>
          <w:sz w:val="24"/>
          <w:szCs w:val="24"/>
        </w:rPr>
        <w:t xml:space="preserve">posiadających kwalifikacje określone dla nauczycieli szkół publicznych; art. 15 ust. 2 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 stosuje się odpowiednio;</w:t>
      </w:r>
    </w:p>
    <w:p w14:paraId="17FC79D8" w14:textId="76F691A2" w:rsidR="00330C43" w:rsidRPr="00917D87" w:rsidRDefault="00330C43" w:rsidP="005D2587">
      <w:pPr>
        <w:pStyle w:val="Akapitzlist"/>
        <w:numPr>
          <w:ilvl w:val="0"/>
          <w:numId w:val="11"/>
        </w:numPr>
        <w:spacing w:after="0" w:line="240" w:lineRule="auto"/>
        <w:jc w:val="both"/>
        <w:rPr>
          <w:rFonts w:ascii="Times New Roman" w:hAnsi="Times New Roman"/>
          <w:sz w:val="24"/>
          <w:szCs w:val="24"/>
        </w:rPr>
      </w:pPr>
      <w:r w:rsidRPr="00917D87">
        <w:rPr>
          <w:rFonts w:ascii="Times New Roman" w:hAnsi="Times New Roman"/>
          <w:sz w:val="24"/>
          <w:szCs w:val="24"/>
          <w:u w:val="single"/>
        </w:rPr>
        <w:t>za zgodą kuratora oświaty</w:t>
      </w:r>
      <w:r w:rsidRPr="00917D87">
        <w:rPr>
          <w:rFonts w:ascii="Times New Roman" w:hAnsi="Times New Roman"/>
          <w:sz w:val="24"/>
          <w:szCs w:val="24"/>
        </w:rPr>
        <w:t xml:space="preserve"> – w publicznej poradni psychologiczno-pedagogicznej, w tym publicznej poradni specjalistycznej</w:t>
      </w:r>
      <w:r w:rsidR="00BC7096" w:rsidRPr="00917D87">
        <w:rPr>
          <w:rFonts w:ascii="Times New Roman" w:hAnsi="Times New Roman"/>
          <w:sz w:val="24"/>
          <w:szCs w:val="24"/>
        </w:rPr>
        <w:t xml:space="preserve"> w roku szkolnym </w:t>
      </w:r>
      <w:r w:rsidR="00A93211" w:rsidRPr="00917D87">
        <w:rPr>
          <w:rFonts w:ascii="Times New Roman" w:hAnsi="Times New Roman"/>
          <w:sz w:val="24"/>
          <w:szCs w:val="24"/>
        </w:rPr>
        <w:t>2024/2025</w:t>
      </w:r>
      <w:r w:rsidRPr="00917D87">
        <w:rPr>
          <w:rFonts w:ascii="Times New Roman" w:hAnsi="Times New Roman"/>
          <w:sz w:val="24"/>
          <w:szCs w:val="24"/>
        </w:rPr>
        <w:t xml:space="preserve"> (podstawa prawna </w:t>
      </w:r>
      <w:r w:rsidR="00BA2D71" w:rsidRPr="00917D87">
        <w:rPr>
          <w:rFonts w:ascii="Times New Roman" w:hAnsi="Times New Roman"/>
          <w:sz w:val="24"/>
          <w:szCs w:val="24"/>
        </w:rPr>
        <w:t>–</w:t>
      </w:r>
      <w:r w:rsidRPr="00917D87">
        <w:rPr>
          <w:rFonts w:ascii="Times New Roman" w:hAnsi="Times New Roman"/>
          <w:sz w:val="24"/>
          <w:szCs w:val="24"/>
        </w:rPr>
        <w:t xml:space="preserve"> § 14 </w:t>
      </w:r>
      <w:proofErr w:type="spellStart"/>
      <w:r w:rsidRPr="00917D87">
        <w:rPr>
          <w:rFonts w:ascii="Times New Roman" w:hAnsi="Times New Roman"/>
          <w:sz w:val="24"/>
          <w:szCs w:val="24"/>
        </w:rPr>
        <w:t>r.o.k.w.o</w:t>
      </w:r>
      <w:proofErr w:type="spellEnd"/>
      <w:r w:rsidRPr="00917D87">
        <w:rPr>
          <w:rFonts w:ascii="Times New Roman" w:hAnsi="Times New Roman"/>
          <w:sz w:val="24"/>
          <w:szCs w:val="24"/>
        </w:rPr>
        <w:t>.):</w:t>
      </w:r>
    </w:p>
    <w:p w14:paraId="356E20D7" w14:textId="1C08DB92" w:rsidR="00330C43" w:rsidRPr="00917D87" w:rsidRDefault="00330C43" w:rsidP="005D2587">
      <w:pPr>
        <w:spacing w:after="0" w:line="240" w:lineRule="auto"/>
        <w:ind w:left="360"/>
        <w:jc w:val="both"/>
        <w:rPr>
          <w:rFonts w:ascii="Times New Roman" w:hAnsi="Times New Roman"/>
          <w:sz w:val="24"/>
          <w:szCs w:val="24"/>
        </w:rPr>
      </w:pPr>
      <w:r w:rsidRPr="00917D87">
        <w:rPr>
          <w:rFonts w:ascii="Times New Roman" w:hAnsi="Times New Roman"/>
          <w:sz w:val="24"/>
          <w:szCs w:val="24"/>
        </w:rPr>
        <w:t>W uzasadnionych przypadkach w publicznej poradn</w:t>
      </w:r>
      <w:r w:rsidR="00EE5E3D" w:rsidRPr="00917D87">
        <w:rPr>
          <w:rFonts w:ascii="Times New Roman" w:hAnsi="Times New Roman"/>
          <w:sz w:val="24"/>
          <w:szCs w:val="24"/>
        </w:rPr>
        <w:t>i psychologiczno-pedagogicznej,</w:t>
      </w:r>
      <w:r w:rsidR="00EE5E3D" w:rsidRPr="00917D87">
        <w:rPr>
          <w:rFonts w:ascii="Times New Roman" w:hAnsi="Times New Roman"/>
          <w:sz w:val="24"/>
          <w:szCs w:val="24"/>
        </w:rPr>
        <w:br/>
      </w:r>
      <w:r w:rsidRPr="00917D87">
        <w:rPr>
          <w:rFonts w:ascii="Times New Roman" w:hAnsi="Times New Roman"/>
          <w:sz w:val="24"/>
          <w:szCs w:val="24"/>
        </w:rPr>
        <w:t>w tym publicznej poradni specjalistycznej, w celu rozpoznawania specjalnych potrzeb edukacyjnych dzieci i uczniów będących obywatelami Ukrainy, którzy przybyli do Rzeczypospolitej Polskiej od 24 lutego 2022 r., oraz udzielania im pomocy psychologiczno-pedagogicznej, może być, za zgodą kuratora oświaty, zatrudniona osoba niebędąca nauczycielem posiadająca przygotowanie uznane przez dyrektora poradni za odpowiednie do realizacji określonych przez dyrektora poradni zadań w tym zakresie;</w:t>
      </w:r>
    </w:p>
    <w:p w14:paraId="24B6D1E8" w14:textId="69BCDC70" w:rsidR="00330C43" w:rsidRPr="00917D87" w:rsidRDefault="00330C43" w:rsidP="005D2587">
      <w:pPr>
        <w:pStyle w:val="Akapitzlist"/>
        <w:numPr>
          <w:ilvl w:val="0"/>
          <w:numId w:val="11"/>
        </w:numPr>
        <w:spacing w:after="0" w:line="240" w:lineRule="auto"/>
        <w:jc w:val="both"/>
        <w:rPr>
          <w:rFonts w:ascii="Times New Roman" w:hAnsi="Times New Roman"/>
          <w:sz w:val="24"/>
          <w:szCs w:val="24"/>
        </w:rPr>
      </w:pPr>
      <w:r w:rsidRPr="00917D87">
        <w:rPr>
          <w:rFonts w:ascii="Times New Roman" w:hAnsi="Times New Roman"/>
          <w:sz w:val="24"/>
          <w:szCs w:val="24"/>
          <w:u w:val="single"/>
        </w:rPr>
        <w:t>za zgodą kuratora oświaty</w:t>
      </w:r>
      <w:r w:rsidRPr="00917D87">
        <w:rPr>
          <w:rFonts w:ascii="Times New Roman" w:hAnsi="Times New Roman"/>
          <w:sz w:val="24"/>
          <w:szCs w:val="24"/>
        </w:rPr>
        <w:t xml:space="preserve"> – w publicznej placówce oświatowo-wychowawczej</w:t>
      </w:r>
      <w:r w:rsidR="00BA2D71" w:rsidRPr="00917D87">
        <w:rPr>
          <w:rFonts w:ascii="Times New Roman" w:hAnsi="Times New Roman"/>
          <w:sz w:val="24"/>
          <w:szCs w:val="24"/>
        </w:rPr>
        <w:t xml:space="preserve"> </w:t>
      </w:r>
      <w:r w:rsidRPr="00917D87">
        <w:rPr>
          <w:rFonts w:ascii="Times New Roman" w:hAnsi="Times New Roman"/>
          <w:sz w:val="24"/>
          <w:szCs w:val="24"/>
        </w:rPr>
        <w:t xml:space="preserve">oraz publicznej placówce zapewniającej opiekę i wychowanie uczniom w okresie pobierania nauki poza miejscem stałego zamieszkania, o których mowa w art. 2 pkt 3 i 8 </w:t>
      </w:r>
      <w:r w:rsidR="00EE5E3D" w:rsidRPr="00917D87">
        <w:rPr>
          <w:rFonts w:ascii="Times New Roman" w:hAnsi="Times New Roman"/>
          <w:sz w:val="24"/>
          <w:szCs w:val="24"/>
        </w:rPr>
        <w:t xml:space="preserve">pr. </w:t>
      </w:r>
      <w:proofErr w:type="spellStart"/>
      <w:r w:rsidR="00EE5E3D" w:rsidRPr="00917D87">
        <w:rPr>
          <w:rFonts w:ascii="Times New Roman" w:hAnsi="Times New Roman"/>
          <w:sz w:val="24"/>
          <w:szCs w:val="24"/>
        </w:rPr>
        <w:t>ośw</w:t>
      </w:r>
      <w:proofErr w:type="spellEnd"/>
      <w:r w:rsidR="00EE5E3D" w:rsidRPr="00917D87">
        <w:rPr>
          <w:rFonts w:ascii="Times New Roman" w:hAnsi="Times New Roman"/>
          <w:sz w:val="24"/>
          <w:szCs w:val="24"/>
        </w:rPr>
        <w:t>.,</w:t>
      </w:r>
      <w:r w:rsidR="00EE5E3D" w:rsidRPr="00917D87">
        <w:rPr>
          <w:rFonts w:ascii="Times New Roman" w:hAnsi="Times New Roman"/>
          <w:sz w:val="24"/>
          <w:szCs w:val="24"/>
        </w:rPr>
        <w:br/>
      </w:r>
      <w:r w:rsidR="00BC7096" w:rsidRPr="00917D87">
        <w:rPr>
          <w:rFonts w:ascii="Times New Roman" w:hAnsi="Times New Roman"/>
          <w:sz w:val="24"/>
          <w:szCs w:val="24"/>
        </w:rPr>
        <w:t xml:space="preserve">w roku szkolnym </w:t>
      </w:r>
      <w:r w:rsidR="002E781B" w:rsidRPr="00917D87">
        <w:rPr>
          <w:rFonts w:ascii="Times New Roman" w:hAnsi="Times New Roman"/>
          <w:sz w:val="24"/>
          <w:szCs w:val="24"/>
        </w:rPr>
        <w:t>2024/2025</w:t>
      </w:r>
      <w:r w:rsidR="00BA2D71" w:rsidRPr="00917D87">
        <w:rPr>
          <w:rFonts w:ascii="Times New Roman" w:hAnsi="Times New Roman"/>
          <w:sz w:val="24"/>
          <w:szCs w:val="24"/>
        </w:rPr>
        <w:t xml:space="preserve"> (podstawa prawna – § 14a </w:t>
      </w:r>
      <w:proofErr w:type="spellStart"/>
      <w:r w:rsidR="00BA2D71" w:rsidRPr="00917D87">
        <w:rPr>
          <w:rFonts w:ascii="Times New Roman" w:hAnsi="Times New Roman"/>
          <w:sz w:val="24"/>
          <w:szCs w:val="24"/>
        </w:rPr>
        <w:t>r.o.k.w.o</w:t>
      </w:r>
      <w:proofErr w:type="spellEnd"/>
      <w:r w:rsidR="00BA2D71" w:rsidRPr="00917D87">
        <w:rPr>
          <w:rFonts w:ascii="Times New Roman" w:hAnsi="Times New Roman"/>
          <w:sz w:val="24"/>
          <w:szCs w:val="24"/>
        </w:rPr>
        <w:t>.):</w:t>
      </w:r>
    </w:p>
    <w:p w14:paraId="6A1824EF" w14:textId="39FDADED" w:rsidR="00BC7096" w:rsidRPr="00917D87" w:rsidRDefault="00BC7096" w:rsidP="005D2587">
      <w:pPr>
        <w:spacing w:after="0" w:line="240" w:lineRule="auto"/>
        <w:ind w:left="360"/>
        <w:jc w:val="both"/>
        <w:rPr>
          <w:rFonts w:ascii="Times New Roman" w:hAnsi="Times New Roman"/>
          <w:sz w:val="24"/>
          <w:szCs w:val="24"/>
        </w:rPr>
      </w:pPr>
      <w:r w:rsidRPr="00917D87">
        <w:rPr>
          <w:rFonts w:ascii="Times New Roman" w:hAnsi="Times New Roman"/>
          <w:sz w:val="24"/>
          <w:szCs w:val="24"/>
        </w:rPr>
        <w:t xml:space="preserve">W uzasadnionych przypadkach w publicznej placówce oświatowo-wychowawczej oraz publicznej placówce zapewniającej opiekę i wychowanie uczniom w okresie pobierania nauki poza miejscem stałego zamieszkania, o których mowa w art. 2 pkt 3 i 8 pr. </w:t>
      </w:r>
      <w:proofErr w:type="spellStart"/>
      <w:r w:rsidRPr="00917D87">
        <w:rPr>
          <w:rFonts w:ascii="Times New Roman" w:hAnsi="Times New Roman"/>
          <w:sz w:val="24"/>
          <w:szCs w:val="24"/>
        </w:rPr>
        <w:t>ośw</w:t>
      </w:r>
      <w:proofErr w:type="spellEnd"/>
      <w:r w:rsidRPr="00917D87">
        <w:rPr>
          <w:rFonts w:ascii="Times New Roman" w:hAnsi="Times New Roman"/>
          <w:sz w:val="24"/>
          <w:szCs w:val="24"/>
        </w:rPr>
        <w:t>.</w:t>
      </w:r>
      <w:r w:rsidR="00EE5E3D" w:rsidRPr="00917D87">
        <w:rPr>
          <w:rFonts w:ascii="Times New Roman" w:hAnsi="Times New Roman"/>
          <w:sz w:val="24"/>
          <w:szCs w:val="24"/>
        </w:rPr>
        <w:t>,</w:t>
      </w:r>
      <w:r w:rsidR="00EE5E3D" w:rsidRPr="00917D87">
        <w:rPr>
          <w:rFonts w:ascii="Times New Roman" w:hAnsi="Times New Roman"/>
          <w:sz w:val="24"/>
          <w:szCs w:val="24"/>
        </w:rPr>
        <w:br/>
      </w:r>
      <w:r w:rsidRPr="00917D87">
        <w:rPr>
          <w:rFonts w:ascii="Times New Roman" w:hAnsi="Times New Roman"/>
          <w:sz w:val="24"/>
          <w:szCs w:val="24"/>
        </w:rPr>
        <w:t>w celu realizacji zajęć dla dzieci i młodzieży będących obywatelami Ukrainy, którzy przybyli do Rzeczypospolitej Polskiej od 24 lutego 2022 r., może być, za zgodą kuratora oświaty, zatrudniona osoba niebędąca nauczycielem posiadająca przygotowanie uznane przez dyrektora placówki za odpowiednie do realizacji określonych przez dyrektora placówki zadań w tym zakresie</w:t>
      </w:r>
    </w:p>
    <w:p w14:paraId="4489232B" w14:textId="16490105" w:rsidR="00BA2D71" w:rsidRPr="0067420A" w:rsidRDefault="00BA2D71" w:rsidP="005D2587">
      <w:pPr>
        <w:spacing w:after="0" w:line="240" w:lineRule="auto"/>
        <w:ind w:left="360"/>
        <w:jc w:val="both"/>
        <w:rPr>
          <w:rFonts w:ascii="Times New Roman" w:hAnsi="Times New Roman"/>
          <w:sz w:val="24"/>
          <w:szCs w:val="24"/>
        </w:rPr>
      </w:pPr>
      <w:r w:rsidRPr="00917D87">
        <w:rPr>
          <w:rFonts w:ascii="Times New Roman" w:hAnsi="Times New Roman"/>
          <w:sz w:val="24"/>
          <w:szCs w:val="24"/>
        </w:rPr>
        <w:t xml:space="preserve">Do placówek oświatowo-wychowawczych zalicza się: pałace młodzieży, młodzieżowe domy kultury, międzyszkolne ośrodki sportowe, ogniska pracy pozaszkolnej, ogrody jordanowskie i pozaszkolne placówki specjalistyczne, szkolne schroniska młodzieżowe – </w:t>
      </w:r>
      <w:r w:rsidRPr="00917D87">
        <w:rPr>
          <w:rFonts w:ascii="Times New Roman" w:hAnsi="Times New Roman"/>
          <w:sz w:val="24"/>
          <w:szCs w:val="24"/>
        </w:rPr>
        <w:lastRenderedPageBreak/>
        <w:t xml:space="preserve">całoroczne i sezonowe. Do placówek zapewniających opiekę i wychowanie </w:t>
      </w:r>
      <w:r w:rsidR="00EE5E3D" w:rsidRPr="00917D87">
        <w:rPr>
          <w:rFonts w:ascii="Times New Roman" w:hAnsi="Times New Roman"/>
          <w:sz w:val="24"/>
          <w:szCs w:val="24"/>
        </w:rPr>
        <w:t>uczniom</w:t>
      </w:r>
      <w:r w:rsidR="00EE5E3D" w:rsidRPr="00917D87">
        <w:rPr>
          <w:rFonts w:ascii="Times New Roman" w:hAnsi="Times New Roman"/>
          <w:sz w:val="24"/>
          <w:szCs w:val="24"/>
        </w:rPr>
        <w:br/>
      </w:r>
      <w:r w:rsidRPr="00917D87">
        <w:rPr>
          <w:rFonts w:ascii="Times New Roman" w:hAnsi="Times New Roman"/>
          <w:sz w:val="24"/>
          <w:szCs w:val="24"/>
        </w:rPr>
        <w:t xml:space="preserve">w okresie pobierania nauki poza miejscem stałego zamieszkania zalicza się: </w:t>
      </w:r>
      <w:r w:rsidR="00BC7096" w:rsidRPr="00917D87">
        <w:rPr>
          <w:rFonts w:ascii="Times New Roman" w:hAnsi="Times New Roman"/>
          <w:sz w:val="24"/>
          <w:szCs w:val="24"/>
        </w:rPr>
        <w:t>bursy i domy wczasów dziecięcych</w:t>
      </w:r>
      <w:ins w:id="11" w:author="Piotr Gąsiorek" w:date="2025-07-17T12:14:00Z">
        <w:r w:rsidR="00654A8D" w:rsidRPr="00917D87">
          <w:rPr>
            <w:rFonts w:ascii="Times New Roman" w:hAnsi="Times New Roman"/>
            <w:sz w:val="24"/>
            <w:szCs w:val="24"/>
            <w:rPrChange w:id="12" w:author="Piotr Gąsiorek" w:date="2025-07-17T12:55:00Z">
              <w:rPr>
                <w:rFonts w:ascii="Times New Roman" w:hAnsi="Times New Roman"/>
                <w:sz w:val="24"/>
                <w:szCs w:val="24"/>
                <w:highlight w:val="yellow"/>
              </w:rPr>
            </w:rPrChange>
          </w:rPr>
          <w:t>;</w:t>
        </w:r>
      </w:ins>
      <w:del w:id="13" w:author="Piotr Gąsiorek" w:date="2025-07-17T12:14:00Z">
        <w:r w:rsidR="00BC7096" w:rsidRPr="00917D87" w:rsidDel="00654A8D">
          <w:rPr>
            <w:rFonts w:ascii="Times New Roman" w:hAnsi="Times New Roman"/>
            <w:sz w:val="24"/>
            <w:szCs w:val="24"/>
          </w:rPr>
          <w:delText>.</w:delText>
        </w:r>
      </w:del>
    </w:p>
    <w:p w14:paraId="566387E1" w14:textId="13E8AD27" w:rsidR="00527310" w:rsidRPr="006C450C" w:rsidRDefault="00527310" w:rsidP="005D2587">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bez zgody kuratora oświaty</w:t>
      </w:r>
      <w:r w:rsidRPr="006C450C">
        <w:rPr>
          <w:rFonts w:ascii="Times New Roman" w:hAnsi="Times New Roman"/>
          <w:sz w:val="24"/>
          <w:szCs w:val="24"/>
        </w:rPr>
        <w:t xml:space="preserve"> (podstawa prawna: art. </w:t>
      </w:r>
      <w:r w:rsidR="00C52B4E" w:rsidRPr="006C450C">
        <w:rPr>
          <w:rFonts w:ascii="Times New Roman" w:hAnsi="Times New Roman"/>
          <w:sz w:val="24"/>
          <w:szCs w:val="24"/>
        </w:rPr>
        <w:t>15 ust. 2, 5</w:t>
      </w:r>
      <w:r w:rsidR="002E3441" w:rsidRPr="006C450C">
        <w:rPr>
          <w:rFonts w:ascii="Times New Roman" w:hAnsi="Times New Roman"/>
          <w:sz w:val="24"/>
          <w:szCs w:val="24"/>
        </w:rPr>
        <w:t>, 6</w:t>
      </w:r>
      <w:ins w:id="14" w:author="Piotr Gąsiorek" w:date="2025-07-17T11:43:00Z">
        <w:r w:rsidR="005D2587">
          <w:rPr>
            <w:rFonts w:ascii="Times New Roman" w:hAnsi="Times New Roman"/>
            <w:sz w:val="24"/>
            <w:szCs w:val="24"/>
          </w:rPr>
          <w:t xml:space="preserve"> i 6a</w:t>
        </w:r>
      </w:ins>
      <w:r w:rsidR="00BC7096">
        <w:rPr>
          <w:rFonts w:ascii="Times New Roman" w:hAnsi="Times New Roman"/>
          <w:sz w:val="24"/>
          <w:szCs w:val="24"/>
        </w:rPr>
        <w:t xml:space="preserve"> pr. </w:t>
      </w:r>
      <w:proofErr w:type="spellStart"/>
      <w:r w:rsidR="00BC7096">
        <w:rPr>
          <w:rFonts w:ascii="Times New Roman" w:hAnsi="Times New Roman"/>
          <w:sz w:val="24"/>
          <w:szCs w:val="24"/>
        </w:rPr>
        <w:t>ośw</w:t>
      </w:r>
      <w:proofErr w:type="spellEnd"/>
      <w:r w:rsidR="00BC7096">
        <w:rPr>
          <w:rFonts w:ascii="Times New Roman" w:hAnsi="Times New Roman"/>
          <w:sz w:val="24"/>
          <w:szCs w:val="24"/>
        </w:rPr>
        <w:t>.</w:t>
      </w:r>
      <w:r w:rsidRPr="006C450C">
        <w:rPr>
          <w:rFonts w:ascii="Times New Roman" w:hAnsi="Times New Roman"/>
          <w:sz w:val="24"/>
          <w:szCs w:val="24"/>
        </w:rPr>
        <w:t>):</w:t>
      </w:r>
    </w:p>
    <w:p w14:paraId="0A87B5B6" w14:textId="329332DA" w:rsidR="00C52B4E" w:rsidRPr="006C450C" w:rsidRDefault="00527310" w:rsidP="005D2587">
      <w:pPr>
        <w:pStyle w:val="Akapitzlist"/>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Kurator oświaty nie </w:t>
      </w:r>
      <w:r w:rsidR="00307084" w:rsidRPr="006C450C">
        <w:rPr>
          <w:rFonts w:ascii="Times New Roman" w:hAnsi="Times New Roman"/>
          <w:sz w:val="24"/>
          <w:szCs w:val="24"/>
        </w:rPr>
        <w:t>wydaje</w:t>
      </w:r>
      <w:r w:rsidRPr="006C450C">
        <w:rPr>
          <w:rFonts w:ascii="Times New Roman" w:hAnsi="Times New Roman"/>
          <w:sz w:val="24"/>
          <w:szCs w:val="24"/>
        </w:rPr>
        <w:t xml:space="preserve"> zgody na zatrudnienie osoby niebędącej nauczycielem w celu prowadzenia zajęć z zakresu kształcenia zawodowego oraz w szko</w:t>
      </w:r>
      <w:r w:rsidR="00C52B4E" w:rsidRPr="006C450C">
        <w:rPr>
          <w:rFonts w:ascii="Times New Roman" w:hAnsi="Times New Roman"/>
          <w:sz w:val="24"/>
          <w:szCs w:val="24"/>
        </w:rPr>
        <w:t xml:space="preserve">łach i placówkach artystycznych, placówkach, o których mowa w art. 2 pkt 8 pr. </w:t>
      </w:r>
      <w:proofErr w:type="spellStart"/>
      <w:r w:rsidR="00C52B4E" w:rsidRPr="006C450C">
        <w:rPr>
          <w:rFonts w:ascii="Times New Roman" w:hAnsi="Times New Roman"/>
          <w:sz w:val="24"/>
          <w:szCs w:val="24"/>
        </w:rPr>
        <w:t>ośw</w:t>
      </w:r>
      <w:proofErr w:type="spellEnd"/>
      <w:r w:rsidR="00C52B4E" w:rsidRPr="006C450C">
        <w:rPr>
          <w:rFonts w:ascii="Times New Roman" w:hAnsi="Times New Roman"/>
          <w:sz w:val="24"/>
          <w:szCs w:val="24"/>
        </w:rPr>
        <w:t>., dla uczniów szkół artystycznych i placówkach doskonalenia nauczycieli szkół artystycznych</w:t>
      </w:r>
      <w:ins w:id="15" w:author="Piotr Gąsiorek" w:date="2025-07-17T11:43:00Z">
        <w:r w:rsidR="005D2587">
          <w:rPr>
            <w:rFonts w:ascii="Times New Roman" w:hAnsi="Times New Roman"/>
            <w:sz w:val="24"/>
            <w:szCs w:val="24"/>
          </w:rPr>
          <w:t>, a także</w:t>
        </w:r>
      </w:ins>
      <w:ins w:id="16" w:author="Piotr Gąsiorek" w:date="2025-07-17T12:56:00Z">
        <w:r w:rsidR="00917D87">
          <w:rPr>
            <w:rFonts w:ascii="Times New Roman" w:hAnsi="Times New Roman"/>
            <w:sz w:val="24"/>
            <w:szCs w:val="24"/>
          </w:rPr>
          <w:br/>
        </w:r>
      </w:ins>
      <w:ins w:id="17" w:author="Piotr Gąsiorek" w:date="2025-07-17T11:44:00Z">
        <w:r w:rsidR="005D2587" w:rsidRPr="005D2587">
          <w:rPr>
            <w:rFonts w:ascii="Times New Roman" w:hAnsi="Times New Roman"/>
            <w:sz w:val="24"/>
            <w:szCs w:val="24"/>
          </w:rPr>
          <w:t>w publicznym lub niepublicznym branżowym centrum umiejętności do prowadzenia zajęć w ramach form pozaszkolnych, o których mowa w art. 117 ust. 1a pkt 4a i 5</w:t>
        </w:r>
        <w:r w:rsidR="005D2587">
          <w:rPr>
            <w:rFonts w:ascii="Times New Roman" w:hAnsi="Times New Roman"/>
            <w:sz w:val="24"/>
            <w:szCs w:val="24"/>
          </w:rPr>
          <w:t xml:space="preserve"> pr. </w:t>
        </w:r>
        <w:proofErr w:type="spellStart"/>
        <w:r w:rsidR="005D2587">
          <w:rPr>
            <w:rFonts w:ascii="Times New Roman" w:hAnsi="Times New Roman"/>
            <w:sz w:val="24"/>
            <w:szCs w:val="24"/>
          </w:rPr>
          <w:t>ośw</w:t>
        </w:r>
        <w:proofErr w:type="spellEnd"/>
        <w:r w:rsidR="005D2587">
          <w:rPr>
            <w:rFonts w:ascii="Times New Roman" w:hAnsi="Times New Roman"/>
            <w:sz w:val="24"/>
            <w:szCs w:val="24"/>
          </w:rPr>
          <w:t>.</w:t>
        </w:r>
      </w:ins>
      <w:del w:id="18" w:author="Piotr Gąsiorek" w:date="2025-07-17T11:43:00Z">
        <w:r w:rsidR="00C52B4E" w:rsidRPr="006C450C" w:rsidDel="005D2587">
          <w:rPr>
            <w:rFonts w:ascii="Times New Roman" w:hAnsi="Times New Roman"/>
            <w:sz w:val="24"/>
            <w:szCs w:val="24"/>
          </w:rPr>
          <w:delText>.</w:delText>
        </w:r>
      </w:del>
    </w:p>
    <w:p w14:paraId="6DB11C6F" w14:textId="2CA76D37" w:rsidR="00527310" w:rsidRPr="006C450C" w:rsidRDefault="00527310" w:rsidP="005D2587">
      <w:pPr>
        <w:pStyle w:val="Akapitzlist"/>
        <w:spacing w:after="0" w:line="240" w:lineRule="auto"/>
        <w:ind w:left="360"/>
        <w:jc w:val="both"/>
        <w:rPr>
          <w:rFonts w:ascii="Times New Roman" w:hAnsi="Times New Roman"/>
          <w:sz w:val="24"/>
          <w:szCs w:val="24"/>
        </w:rPr>
      </w:pPr>
      <w:r w:rsidRPr="006C450C">
        <w:rPr>
          <w:rFonts w:ascii="Times New Roman" w:hAnsi="Times New Roman"/>
          <w:sz w:val="24"/>
          <w:szCs w:val="24"/>
        </w:rPr>
        <w:t>Zgodę na zatrudnienie osoby niebędącej nauczy</w:t>
      </w:r>
      <w:r w:rsidR="00481C83" w:rsidRPr="006C450C">
        <w:rPr>
          <w:rFonts w:ascii="Times New Roman" w:hAnsi="Times New Roman"/>
          <w:sz w:val="24"/>
          <w:szCs w:val="24"/>
        </w:rPr>
        <w:t>cielem w celu prowadzenia zajęć</w:t>
      </w:r>
      <w:r w:rsidR="00481C83" w:rsidRPr="006C450C">
        <w:rPr>
          <w:rFonts w:ascii="Times New Roman" w:hAnsi="Times New Roman"/>
          <w:sz w:val="24"/>
          <w:szCs w:val="24"/>
        </w:rPr>
        <w:br/>
      </w:r>
      <w:r w:rsidRPr="006C450C">
        <w:rPr>
          <w:rFonts w:ascii="Times New Roman" w:hAnsi="Times New Roman"/>
          <w:sz w:val="24"/>
          <w:szCs w:val="24"/>
        </w:rPr>
        <w:t xml:space="preserve">z zakresu kształcenia zawodowego wydaje </w:t>
      </w:r>
      <w:r w:rsidR="002E3441" w:rsidRPr="006C450C">
        <w:rPr>
          <w:rFonts w:ascii="Times New Roman" w:hAnsi="Times New Roman"/>
          <w:sz w:val="24"/>
          <w:szCs w:val="24"/>
        </w:rPr>
        <w:t xml:space="preserve">odpowiednio </w:t>
      </w:r>
      <w:r w:rsidRPr="006C450C">
        <w:rPr>
          <w:rFonts w:ascii="Times New Roman" w:hAnsi="Times New Roman"/>
          <w:sz w:val="24"/>
          <w:szCs w:val="24"/>
        </w:rPr>
        <w:t>organ prowadzący</w:t>
      </w:r>
      <w:r w:rsidR="00C06506">
        <w:rPr>
          <w:rFonts w:ascii="Times New Roman" w:hAnsi="Times New Roman"/>
          <w:sz w:val="24"/>
          <w:szCs w:val="24"/>
        </w:rPr>
        <w:t>,</w:t>
      </w:r>
      <w:ins w:id="19" w:author="Piotr Gąsiorek" w:date="2025-07-17T12:56:00Z">
        <w:r w:rsidR="00917D87">
          <w:rPr>
            <w:rFonts w:ascii="Times New Roman" w:hAnsi="Times New Roman"/>
            <w:sz w:val="24"/>
            <w:szCs w:val="24"/>
          </w:rPr>
          <w:br/>
        </w:r>
      </w:ins>
      <w:del w:id="20" w:author="Piotr Gąsiorek" w:date="2025-07-17T12:56:00Z">
        <w:r w:rsidR="002E3441" w:rsidRPr="006C450C" w:rsidDel="00917D87">
          <w:rPr>
            <w:rFonts w:ascii="Times New Roman" w:hAnsi="Times New Roman"/>
            <w:sz w:val="24"/>
            <w:szCs w:val="24"/>
          </w:rPr>
          <w:delText xml:space="preserve"> </w:delText>
        </w:r>
      </w:del>
      <w:del w:id="21" w:author="Piotr Gąsiorek" w:date="2025-07-17T11:54:00Z">
        <w:r w:rsidR="0053163F" w:rsidDel="00F05DD7">
          <w:rPr>
            <w:rFonts w:ascii="Times New Roman" w:hAnsi="Times New Roman"/>
            <w:sz w:val="24"/>
            <w:szCs w:val="24"/>
          </w:rPr>
          <w:delText xml:space="preserve">                              </w:delText>
        </w:r>
      </w:del>
      <w:r w:rsidR="002E3441" w:rsidRPr="006C450C">
        <w:rPr>
          <w:rFonts w:ascii="Times New Roman" w:hAnsi="Times New Roman"/>
          <w:sz w:val="24"/>
          <w:szCs w:val="24"/>
        </w:rPr>
        <w:t xml:space="preserve">a w przypadku szkoły artystycznej </w:t>
      </w:r>
      <w:r w:rsidR="005D52AC" w:rsidRPr="006C450C">
        <w:rPr>
          <w:rFonts w:ascii="Times New Roman" w:hAnsi="Times New Roman"/>
          <w:sz w:val="24"/>
          <w:szCs w:val="24"/>
        </w:rPr>
        <w:t>–</w:t>
      </w:r>
      <w:r w:rsidR="002E3441" w:rsidRPr="006C450C">
        <w:rPr>
          <w:rFonts w:ascii="Times New Roman" w:hAnsi="Times New Roman"/>
          <w:sz w:val="24"/>
          <w:szCs w:val="24"/>
        </w:rPr>
        <w:t xml:space="preserve"> minister właściwy do spraw kultury i ochrony dziedzictwa narodowego</w:t>
      </w:r>
      <w:r w:rsidRPr="006C450C">
        <w:rPr>
          <w:rFonts w:ascii="Times New Roman" w:hAnsi="Times New Roman"/>
          <w:sz w:val="24"/>
          <w:szCs w:val="24"/>
        </w:rPr>
        <w:t>.</w:t>
      </w:r>
    </w:p>
    <w:p w14:paraId="3E9CBC65" w14:textId="56169CF0" w:rsidR="00527310" w:rsidRDefault="00527310" w:rsidP="005D2587">
      <w:pPr>
        <w:pStyle w:val="Akapitzlist"/>
        <w:spacing w:after="0" w:line="240" w:lineRule="auto"/>
        <w:ind w:left="360"/>
        <w:jc w:val="both"/>
        <w:rPr>
          <w:ins w:id="22" w:author="Piotr Gąsiorek" w:date="2025-07-17T11:44:00Z"/>
          <w:rFonts w:ascii="Times New Roman" w:hAnsi="Times New Roman"/>
          <w:sz w:val="24"/>
          <w:szCs w:val="24"/>
        </w:rPr>
      </w:pPr>
      <w:r w:rsidRPr="006C450C">
        <w:rPr>
          <w:rFonts w:ascii="Times New Roman" w:hAnsi="Times New Roman"/>
          <w:sz w:val="24"/>
          <w:szCs w:val="24"/>
        </w:rPr>
        <w:t>Zgodę na zatrudnienie osoby niebędącej nauczycielem w szkołach i placówkach artystycznych</w:t>
      </w:r>
      <w:r w:rsidR="00C52B4E" w:rsidRPr="006C450C">
        <w:rPr>
          <w:rFonts w:ascii="Times New Roman" w:hAnsi="Times New Roman"/>
          <w:sz w:val="24"/>
          <w:szCs w:val="24"/>
        </w:rPr>
        <w:t xml:space="preserve">, placówkach, o których mowa w art. 2 pkt 8 pr. </w:t>
      </w:r>
      <w:proofErr w:type="spellStart"/>
      <w:r w:rsidR="00C52B4E" w:rsidRPr="006C450C">
        <w:rPr>
          <w:rFonts w:ascii="Times New Roman" w:hAnsi="Times New Roman"/>
          <w:sz w:val="24"/>
          <w:szCs w:val="24"/>
        </w:rPr>
        <w:t>ośw</w:t>
      </w:r>
      <w:proofErr w:type="spellEnd"/>
      <w:r w:rsidR="00C52B4E" w:rsidRPr="006C450C">
        <w:rPr>
          <w:rFonts w:ascii="Times New Roman" w:hAnsi="Times New Roman"/>
          <w:sz w:val="24"/>
          <w:szCs w:val="24"/>
        </w:rPr>
        <w:t xml:space="preserve">., dla uczniów szkół artystycznych i placówkach doskonalenia nauczycieli szkół artystycznych </w:t>
      </w:r>
      <w:r w:rsidRPr="006C450C">
        <w:rPr>
          <w:rFonts w:ascii="Times New Roman" w:hAnsi="Times New Roman"/>
          <w:sz w:val="24"/>
          <w:szCs w:val="24"/>
        </w:rPr>
        <w:t>wydaje minister właściwy do spraw kultury i ochrony dziedzictwa narodowego.</w:t>
      </w:r>
    </w:p>
    <w:p w14:paraId="6CD219E9" w14:textId="4A3B075D" w:rsidR="005D2587" w:rsidRPr="006C450C" w:rsidRDefault="005D2587" w:rsidP="005D2587">
      <w:pPr>
        <w:pStyle w:val="Akapitzlist"/>
        <w:spacing w:after="0" w:line="240" w:lineRule="auto"/>
        <w:ind w:left="360"/>
        <w:jc w:val="both"/>
        <w:rPr>
          <w:rFonts w:ascii="Times New Roman" w:hAnsi="Times New Roman"/>
          <w:sz w:val="24"/>
          <w:szCs w:val="24"/>
        </w:rPr>
      </w:pPr>
      <w:ins w:id="23" w:author="Piotr Gąsiorek" w:date="2025-07-17T11:44:00Z">
        <w:r>
          <w:rPr>
            <w:rFonts w:ascii="Times New Roman" w:hAnsi="Times New Roman"/>
            <w:sz w:val="24"/>
            <w:szCs w:val="24"/>
          </w:rPr>
          <w:t xml:space="preserve">Zgodę na zatrudnienie </w:t>
        </w:r>
        <w:r w:rsidRPr="005D2587">
          <w:rPr>
            <w:rFonts w:ascii="Times New Roman" w:hAnsi="Times New Roman"/>
            <w:sz w:val="24"/>
            <w:szCs w:val="24"/>
          </w:rPr>
          <w:t xml:space="preserve">w publicznym lub niepublicznym branżowym centrum umiejętności do prowadzenia zajęć w ramach form pozaszkolnych, o których mowa w art. 117 ust. 1a pkt 4a i 5 pr. </w:t>
        </w:r>
        <w:proofErr w:type="spellStart"/>
        <w:r w:rsidRPr="005D2587">
          <w:rPr>
            <w:rFonts w:ascii="Times New Roman" w:hAnsi="Times New Roman"/>
            <w:sz w:val="24"/>
            <w:szCs w:val="24"/>
          </w:rPr>
          <w:t>ośw</w:t>
        </w:r>
        <w:proofErr w:type="spellEnd"/>
        <w:r w:rsidRPr="005D2587">
          <w:rPr>
            <w:rFonts w:ascii="Times New Roman" w:hAnsi="Times New Roman"/>
            <w:sz w:val="24"/>
            <w:szCs w:val="24"/>
          </w:rPr>
          <w:t>.</w:t>
        </w:r>
        <w:r>
          <w:rPr>
            <w:rFonts w:ascii="Times New Roman" w:hAnsi="Times New Roman"/>
            <w:sz w:val="24"/>
            <w:szCs w:val="24"/>
          </w:rPr>
          <w:t xml:space="preserve">, wydaje </w:t>
        </w:r>
      </w:ins>
      <w:ins w:id="24" w:author="Piotr Gąsiorek" w:date="2025-07-17T11:45:00Z">
        <w:r w:rsidRPr="005D2587">
          <w:rPr>
            <w:rFonts w:ascii="Times New Roman" w:hAnsi="Times New Roman"/>
            <w:sz w:val="24"/>
            <w:szCs w:val="24"/>
          </w:rPr>
          <w:t xml:space="preserve">organ </w:t>
        </w:r>
        <w:r w:rsidRPr="005D2587">
          <w:rPr>
            <w:rFonts w:ascii="Times New Roman" w:hAnsi="Times New Roman"/>
            <w:sz w:val="24"/>
            <w:szCs w:val="24"/>
          </w:rPr>
          <w:t>prowadzący</w:t>
        </w:r>
        <w:r w:rsidRPr="005D2587">
          <w:rPr>
            <w:rFonts w:ascii="Times New Roman" w:hAnsi="Times New Roman"/>
            <w:sz w:val="24"/>
            <w:szCs w:val="24"/>
          </w:rPr>
          <w:t xml:space="preserve"> branżowe centrum umiejętności</w:t>
        </w:r>
        <w:r>
          <w:rPr>
            <w:rFonts w:ascii="Times New Roman" w:hAnsi="Times New Roman"/>
            <w:sz w:val="24"/>
            <w:szCs w:val="24"/>
          </w:rPr>
          <w:t>.</w:t>
        </w:r>
      </w:ins>
    </w:p>
    <w:p w14:paraId="1DF44217" w14:textId="77777777" w:rsidR="00A573E9" w:rsidRPr="006C450C" w:rsidRDefault="00A573E9" w:rsidP="005D2587">
      <w:pPr>
        <w:spacing w:after="0" w:line="240" w:lineRule="auto"/>
        <w:jc w:val="both"/>
        <w:rPr>
          <w:rFonts w:ascii="Times New Roman" w:hAnsi="Times New Roman"/>
          <w:sz w:val="24"/>
          <w:szCs w:val="24"/>
        </w:rPr>
      </w:pPr>
    </w:p>
    <w:p w14:paraId="3E982633" w14:textId="65AFDE57" w:rsidR="00C96CBB" w:rsidRPr="006C450C" w:rsidRDefault="007613E8" w:rsidP="005D2587">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4</w:t>
      </w:r>
      <w:r w:rsidR="00C96CBB" w:rsidRPr="006C450C">
        <w:rPr>
          <w:rFonts w:ascii="Times New Roman" w:hAnsi="Times New Roman"/>
          <w:b/>
          <w:sz w:val="24"/>
          <w:szCs w:val="24"/>
        </w:rPr>
        <w:t>.</w:t>
      </w:r>
      <w:r w:rsidR="00C96CBB" w:rsidRPr="006C450C">
        <w:rPr>
          <w:rFonts w:ascii="Times New Roman" w:hAnsi="Times New Roman"/>
          <w:sz w:val="24"/>
          <w:szCs w:val="24"/>
        </w:rPr>
        <w:t xml:space="preserve"> 1. </w:t>
      </w:r>
      <w:r w:rsidRPr="006C450C">
        <w:rPr>
          <w:rFonts w:ascii="Times New Roman" w:hAnsi="Times New Roman"/>
          <w:sz w:val="24"/>
          <w:szCs w:val="24"/>
        </w:rPr>
        <w:t>Zasady określone w § 2</w:t>
      </w:r>
      <w:r w:rsidR="00C96CBB" w:rsidRPr="006C450C">
        <w:rPr>
          <w:rFonts w:ascii="Times New Roman" w:hAnsi="Times New Roman"/>
          <w:sz w:val="24"/>
          <w:szCs w:val="24"/>
        </w:rPr>
        <w:t xml:space="preserve"> nie dotyczą </w:t>
      </w:r>
      <w:r w:rsidR="00B902AE" w:rsidRPr="006C450C">
        <w:rPr>
          <w:rFonts w:ascii="Times New Roman" w:hAnsi="Times New Roman"/>
          <w:sz w:val="24"/>
          <w:szCs w:val="24"/>
        </w:rPr>
        <w:t>zatrudnienia w publicznych jednostkach</w:t>
      </w:r>
      <w:r w:rsidR="00C96CBB" w:rsidRPr="006C450C">
        <w:rPr>
          <w:rFonts w:ascii="Times New Roman" w:hAnsi="Times New Roman"/>
          <w:sz w:val="24"/>
          <w:szCs w:val="24"/>
        </w:rPr>
        <w:t xml:space="preserve"> </w:t>
      </w:r>
      <w:r w:rsidR="00B902AE" w:rsidRPr="006C450C">
        <w:rPr>
          <w:rFonts w:ascii="Times New Roman" w:hAnsi="Times New Roman"/>
          <w:sz w:val="24"/>
          <w:szCs w:val="24"/>
        </w:rPr>
        <w:t xml:space="preserve">oświatowych </w:t>
      </w:r>
      <w:r w:rsidR="00C96CBB" w:rsidRPr="006C450C">
        <w:rPr>
          <w:rFonts w:ascii="Times New Roman" w:hAnsi="Times New Roman"/>
          <w:sz w:val="24"/>
          <w:szCs w:val="24"/>
        </w:rPr>
        <w:t xml:space="preserve">prowadzonych przez osoby fizyczne oraz osoby prawne niebędące jednostkami samorządu terytorialnego, a także </w:t>
      </w:r>
      <w:r w:rsidR="00B902AE" w:rsidRPr="006C450C">
        <w:rPr>
          <w:rFonts w:ascii="Times New Roman" w:hAnsi="Times New Roman"/>
          <w:sz w:val="24"/>
          <w:szCs w:val="24"/>
        </w:rPr>
        <w:t>zatrudnienia w</w:t>
      </w:r>
      <w:r w:rsidR="00C96CBB" w:rsidRPr="006C450C">
        <w:rPr>
          <w:rFonts w:ascii="Times New Roman" w:hAnsi="Times New Roman"/>
          <w:sz w:val="24"/>
          <w:szCs w:val="24"/>
        </w:rPr>
        <w:t xml:space="preserve"> niepublicznych</w:t>
      </w:r>
      <w:r w:rsidR="00B902AE" w:rsidRPr="006C450C">
        <w:rPr>
          <w:rFonts w:ascii="Times New Roman" w:hAnsi="Times New Roman"/>
          <w:sz w:val="24"/>
          <w:szCs w:val="24"/>
        </w:rPr>
        <w:t xml:space="preserve"> jednostkach oświatowych</w:t>
      </w:r>
      <w:r w:rsidR="00C96CBB" w:rsidRPr="006C450C">
        <w:rPr>
          <w:rFonts w:ascii="Times New Roman" w:hAnsi="Times New Roman"/>
          <w:sz w:val="24"/>
          <w:szCs w:val="24"/>
        </w:rPr>
        <w:t>.</w:t>
      </w:r>
    </w:p>
    <w:p w14:paraId="1BD684B8" w14:textId="12A5B6A6" w:rsidR="00B902AE" w:rsidRPr="006C450C" w:rsidRDefault="007613E8" w:rsidP="005D2587">
      <w:pPr>
        <w:spacing w:after="0" w:line="240" w:lineRule="auto"/>
        <w:ind w:firstLine="357"/>
        <w:jc w:val="both"/>
        <w:rPr>
          <w:rFonts w:ascii="Times New Roman" w:hAnsi="Times New Roman"/>
          <w:sz w:val="24"/>
          <w:szCs w:val="24"/>
        </w:rPr>
      </w:pPr>
      <w:r w:rsidRPr="006C450C">
        <w:rPr>
          <w:rFonts w:ascii="Times New Roman" w:hAnsi="Times New Roman"/>
          <w:sz w:val="24"/>
          <w:szCs w:val="24"/>
        </w:rPr>
        <w:t>2. Zasady określone w § 3</w:t>
      </w:r>
      <w:r w:rsidR="00C96CBB" w:rsidRPr="006C450C">
        <w:rPr>
          <w:rFonts w:ascii="Times New Roman" w:hAnsi="Times New Roman"/>
          <w:sz w:val="24"/>
          <w:szCs w:val="24"/>
        </w:rPr>
        <w:t xml:space="preserve"> </w:t>
      </w:r>
      <w:r w:rsidR="00B902AE" w:rsidRPr="006C450C">
        <w:rPr>
          <w:rFonts w:ascii="Times New Roman" w:hAnsi="Times New Roman"/>
          <w:sz w:val="24"/>
          <w:szCs w:val="24"/>
        </w:rPr>
        <w:t xml:space="preserve">nie </w:t>
      </w:r>
      <w:r w:rsidR="00C96CBB" w:rsidRPr="006C450C">
        <w:rPr>
          <w:rFonts w:ascii="Times New Roman" w:hAnsi="Times New Roman"/>
          <w:sz w:val="24"/>
          <w:szCs w:val="24"/>
        </w:rPr>
        <w:t xml:space="preserve">dotyczą </w:t>
      </w:r>
      <w:r w:rsidR="006C450C" w:rsidRPr="006C450C">
        <w:rPr>
          <w:rFonts w:ascii="Times New Roman" w:hAnsi="Times New Roman"/>
          <w:sz w:val="24"/>
          <w:szCs w:val="24"/>
        </w:rPr>
        <w:t xml:space="preserve">zatrudnienia </w:t>
      </w:r>
      <w:r w:rsidR="00EC781D" w:rsidRPr="006C450C">
        <w:rPr>
          <w:rFonts w:ascii="Times New Roman" w:hAnsi="Times New Roman"/>
          <w:sz w:val="24"/>
          <w:szCs w:val="24"/>
        </w:rPr>
        <w:t>w niepublicznych placówkach oświatowych.</w:t>
      </w:r>
    </w:p>
    <w:p w14:paraId="5111F4D1" w14:textId="77777777" w:rsidR="00643936" w:rsidRPr="006C450C" w:rsidRDefault="00643936" w:rsidP="005D2587">
      <w:pPr>
        <w:spacing w:after="0" w:line="240" w:lineRule="auto"/>
        <w:jc w:val="both"/>
        <w:rPr>
          <w:rFonts w:ascii="Times New Roman" w:hAnsi="Times New Roman"/>
          <w:sz w:val="24"/>
          <w:szCs w:val="24"/>
        </w:rPr>
      </w:pPr>
    </w:p>
    <w:p w14:paraId="38E9E425" w14:textId="536B5B7D" w:rsidR="00E600FB" w:rsidRPr="006C450C" w:rsidRDefault="007613E8" w:rsidP="005D2587">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5</w:t>
      </w:r>
      <w:r w:rsidR="00EE26B0" w:rsidRPr="006C450C">
        <w:rPr>
          <w:rFonts w:ascii="Times New Roman" w:hAnsi="Times New Roman"/>
          <w:b/>
          <w:sz w:val="24"/>
          <w:szCs w:val="24"/>
        </w:rPr>
        <w:t>.</w:t>
      </w:r>
      <w:r w:rsidR="00EE26B0" w:rsidRPr="006C450C">
        <w:rPr>
          <w:rFonts w:ascii="Times New Roman" w:hAnsi="Times New Roman"/>
          <w:sz w:val="24"/>
          <w:szCs w:val="24"/>
        </w:rPr>
        <w:t xml:space="preserve"> 1. Wniosek o wyrażenie zgody na zatrudnienie nauczyciela nieposiadającego wymaganych kwalifikacji lub o wyrażenie zgody na zatrudnienie osoby niebędącej nauczycielem składa do Lubuskiego K</w:t>
      </w:r>
      <w:r w:rsidR="00F901A8" w:rsidRPr="006C450C">
        <w:rPr>
          <w:rFonts w:ascii="Times New Roman" w:hAnsi="Times New Roman"/>
          <w:sz w:val="24"/>
          <w:szCs w:val="24"/>
        </w:rPr>
        <w:t xml:space="preserve">uratora Oświaty dyrektor </w:t>
      </w:r>
      <w:r w:rsidR="00CD6CCA">
        <w:rPr>
          <w:rFonts w:ascii="Times New Roman" w:hAnsi="Times New Roman"/>
          <w:sz w:val="24"/>
          <w:szCs w:val="24"/>
        </w:rPr>
        <w:t xml:space="preserve">przedszkola. </w:t>
      </w:r>
      <w:r w:rsidR="00F901A8" w:rsidRPr="006C450C">
        <w:rPr>
          <w:rFonts w:ascii="Times New Roman" w:hAnsi="Times New Roman"/>
          <w:sz w:val="24"/>
          <w:szCs w:val="24"/>
        </w:rPr>
        <w:t>szkoły</w:t>
      </w:r>
      <w:r w:rsidR="00CD6CCA">
        <w:rPr>
          <w:rFonts w:ascii="Times New Roman" w:hAnsi="Times New Roman"/>
          <w:sz w:val="24"/>
          <w:szCs w:val="24"/>
        </w:rPr>
        <w:t>, placówki lub ich zespołu, zwany dalej „dyrektorem”</w:t>
      </w:r>
      <w:r w:rsidR="00F901A8" w:rsidRPr="006C450C">
        <w:rPr>
          <w:rFonts w:ascii="Times New Roman" w:hAnsi="Times New Roman"/>
          <w:sz w:val="24"/>
          <w:szCs w:val="24"/>
        </w:rPr>
        <w:t>. Wniosek powinien być</w:t>
      </w:r>
      <w:r w:rsidR="00E600FB" w:rsidRPr="006C450C">
        <w:rPr>
          <w:rFonts w:ascii="Times New Roman" w:hAnsi="Times New Roman"/>
          <w:sz w:val="24"/>
          <w:szCs w:val="24"/>
        </w:rPr>
        <w:t xml:space="preserve"> wydrukiem wypełnionego formularza on-line umieszczonego pod adresem </w:t>
      </w:r>
      <w:hyperlink r:id="rId7" w:history="1">
        <w:r w:rsidR="00627245" w:rsidRPr="006C450C">
          <w:rPr>
            <w:rStyle w:val="Hipercze"/>
            <w:rFonts w:ascii="Times New Roman" w:hAnsi="Times New Roman"/>
            <w:sz w:val="24"/>
            <w:szCs w:val="24"/>
          </w:rPr>
          <w:t>http://zatrudnienie.ko-gorzow.edu.pl</w:t>
        </w:r>
      </w:hyperlink>
      <w:r w:rsidR="00627245" w:rsidRPr="006C450C">
        <w:rPr>
          <w:rFonts w:ascii="Times New Roman" w:hAnsi="Times New Roman"/>
          <w:sz w:val="24"/>
          <w:szCs w:val="24"/>
        </w:rPr>
        <w:t xml:space="preserve">, </w:t>
      </w:r>
      <w:r w:rsidR="00E600FB" w:rsidRPr="006C450C">
        <w:rPr>
          <w:rFonts w:ascii="Times New Roman" w:hAnsi="Times New Roman"/>
          <w:sz w:val="24"/>
          <w:szCs w:val="24"/>
        </w:rPr>
        <w:t>opatrzony</w:t>
      </w:r>
      <w:r w:rsidR="00F901A8" w:rsidRPr="006C450C">
        <w:rPr>
          <w:rFonts w:ascii="Times New Roman" w:hAnsi="Times New Roman"/>
          <w:sz w:val="24"/>
          <w:szCs w:val="24"/>
        </w:rPr>
        <w:t>m</w:t>
      </w:r>
      <w:r w:rsidR="00E600FB" w:rsidRPr="006C450C">
        <w:rPr>
          <w:rFonts w:ascii="Times New Roman" w:hAnsi="Times New Roman"/>
          <w:sz w:val="24"/>
          <w:szCs w:val="24"/>
        </w:rPr>
        <w:t xml:space="preserve"> stosownymi pieczęciami oraz podpis</w:t>
      </w:r>
      <w:r w:rsidR="00F901A8" w:rsidRPr="006C450C">
        <w:rPr>
          <w:rFonts w:ascii="Times New Roman" w:hAnsi="Times New Roman"/>
          <w:sz w:val="24"/>
          <w:szCs w:val="24"/>
        </w:rPr>
        <w:t>em</w:t>
      </w:r>
      <w:r w:rsidR="00E600FB" w:rsidRPr="006C450C">
        <w:rPr>
          <w:rFonts w:ascii="Times New Roman" w:hAnsi="Times New Roman"/>
          <w:sz w:val="24"/>
          <w:szCs w:val="24"/>
        </w:rPr>
        <w:t xml:space="preserve"> dyrektora szkoły.</w:t>
      </w:r>
      <w:ins w:id="25" w:author="Piotr Gąsiorek" w:date="2025-07-17T12:56:00Z">
        <w:r w:rsidR="00917D87">
          <w:rPr>
            <w:rFonts w:ascii="Times New Roman" w:hAnsi="Times New Roman"/>
            <w:sz w:val="24"/>
            <w:szCs w:val="24"/>
          </w:rPr>
          <w:br/>
        </w:r>
      </w:ins>
      <w:del w:id="26" w:author="Piotr Gąsiorek" w:date="2025-07-17T12:56:00Z">
        <w:r w:rsidR="00627245" w:rsidRPr="006C450C" w:rsidDel="00917D87">
          <w:rPr>
            <w:rFonts w:ascii="Times New Roman" w:hAnsi="Times New Roman"/>
            <w:sz w:val="24"/>
            <w:szCs w:val="24"/>
          </w:rPr>
          <w:delText xml:space="preserve"> </w:delText>
        </w:r>
      </w:del>
      <w:del w:id="27" w:author="Piotr Gąsiorek" w:date="2025-07-17T11:49:00Z">
        <w:r w:rsidR="0053163F" w:rsidDel="005D2587">
          <w:rPr>
            <w:rFonts w:ascii="Times New Roman" w:hAnsi="Times New Roman"/>
            <w:sz w:val="24"/>
            <w:szCs w:val="24"/>
          </w:rPr>
          <w:delText xml:space="preserve">                  </w:delText>
        </w:r>
      </w:del>
      <w:r w:rsidR="00627245" w:rsidRPr="006C450C">
        <w:rPr>
          <w:rFonts w:ascii="Times New Roman" w:hAnsi="Times New Roman"/>
          <w:sz w:val="24"/>
          <w:szCs w:val="24"/>
        </w:rPr>
        <w:t xml:space="preserve">W przypadku dokonania korekty </w:t>
      </w:r>
      <w:r w:rsidR="00DB4764" w:rsidRPr="006C450C">
        <w:rPr>
          <w:rFonts w:ascii="Times New Roman" w:hAnsi="Times New Roman"/>
          <w:sz w:val="24"/>
          <w:szCs w:val="24"/>
        </w:rPr>
        <w:t xml:space="preserve">złożonego wcześniej </w:t>
      </w:r>
      <w:r w:rsidR="00627245" w:rsidRPr="006C450C">
        <w:rPr>
          <w:rFonts w:ascii="Times New Roman" w:hAnsi="Times New Roman"/>
          <w:sz w:val="24"/>
          <w:szCs w:val="24"/>
        </w:rPr>
        <w:t>wniosku należy podać nr wniosku oraz hasło do formularza, wygenerowane po zapisaniu pierws</w:t>
      </w:r>
      <w:r w:rsidR="00DB4764" w:rsidRPr="006C450C">
        <w:rPr>
          <w:rFonts w:ascii="Times New Roman" w:hAnsi="Times New Roman"/>
          <w:sz w:val="24"/>
          <w:szCs w:val="24"/>
        </w:rPr>
        <w:t xml:space="preserve">zej wersji wniosku. Wniosek, a także </w:t>
      </w:r>
      <w:r w:rsidR="00627245" w:rsidRPr="006C450C">
        <w:rPr>
          <w:rFonts w:ascii="Times New Roman" w:hAnsi="Times New Roman"/>
          <w:sz w:val="24"/>
          <w:szCs w:val="24"/>
        </w:rPr>
        <w:t>jego ewentualna korekta</w:t>
      </w:r>
      <w:r w:rsidR="007401ED" w:rsidRPr="006C450C">
        <w:rPr>
          <w:rFonts w:ascii="Times New Roman" w:hAnsi="Times New Roman"/>
          <w:sz w:val="24"/>
          <w:szCs w:val="24"/>
        </w:rPr>
        <w:t>,</w:t>
      </w:r>
      <w:r w:rsidR="00627245" w:rsidRPr="006C450C">
        <w:rPr>
          <w:rFonts w:ascii="Times New Roman" w:hAnsi="Times New Roman"/>
          <w:sz w:val="24"/>
          <w:szCs w:val="24"/>
        </w:rPr>
        <w:t xml:space="preserve"> powinny zostać przesłane do Ku</w:t>
      </w:r>
      <w:r w:rsidR="00F901A8" w:rsidRPr="006C450C">
        <w:rPr>
          <w:rFonts w:ascii="Times New Roman" w:hAnsi="Times New Roman"/>
          <w:sz w:val="24"/>
          <w:szCs w:val="24"/>
        </w:rPr>
        <w:t>ratorium Oświaty w Gorzowie Wielkopolskim, zwanym dalej „Kuratorium”</w:t>
      </w:r>
      <w:r w:rsidR="003470B3" w:rsidRPr="006C450C">
        <w:rPr>
          <w:rFonts w:ascii="Times New Roman" w:hAnsi="Times New Roman"/>
          <w:sz w:val="24"/>
          <w:szCs w:val="24"/>
        </w:rPr>
        <w:t>.</w:t>
      </w:r>
    </w:p>
    <w:p w14:paraId="7FE240B2" w14:textId="77777777" w:rsidR="001B64A2" w:rsidRPr="006C450C" w:rsidRDefault="00EE26B0" w:rsidP="005D2587">
      <w:pPr>
        <w:spacing w:after="0" w:line="240" w:lineRule="auto"/>
        <w:ind w:firstLine="357"/>
        <w:jc w:val="both"/>
        <w:rPr>
          <w:rFonts w:ascii="Times New Roman" w:hAnsi="Times New Roman"/>
          <w:sz w:val="24"/>
          <w:szCs w:val="24"/>
        </w:rPr>
      </w:pPr>
      <w:r w:rsidRPr="006C450C">
        <w:rPr>
          <w:rFonts w:ascii="Times New Roman" w:hAnsi="Times New Roman"/>
          <w:sz w:val="24"/>
          <w:szCs w:val="24"/>
        </w:rPr>
        <w:t xml:space="preserve">2. </w:t>
      </w:r>
      <w:r w:rsidR="009C7F98" w:rsidRPr="006C450C">
        <w:rPr>
          <w:rFonts w:ascii="Times New Roman" w:hAnsi="Times New Roman"/>
          <w:sz w:val="24"/>
          <w:szCs w:val="24"/>
        </w:rPr>
        <w:t xml:space="preserve">Do wniosku o wyrażenie zgody na zatrudnienie nauczyciela nieposiadającego wymaganych kwalifikacji </w:t>
      </w:r>
      <w:r w:rsidRPr="006C450C">
        <w:rPr>
          <w:rFonts w:ascii="Times New Roman" w:hAnsi="Times New Roman"/>
          <w:sz w:val="24"/>
          <w:szCs w:val="24"/>
        </w:rPr>
        <w:t>należy załączyć</w:t>
      </w:r>
      <w:r w:rsidR="001B64A2" w:rsidRPr="006C450C">
        <w:rPr>
          <w:rFonts w:ascii="Times New Roman" w:hAnsi="Times New Roman"/>
          <w:sz w:val="24"/>
          <w:szCs w:val="24"/>
        </w:rPr>
        <w:t>:</w:t>
      </w:r>
    </w:p>
    <w:p w14:paraId="25D8E407" w14:textId="0600AC7B" w:rsidR="00EE26B0" w:rsidRPr="006C450C" w:rsidRDefault="00BC0FA1" w:rsidP="005D2587">
      <w:pPr>
        <w:pStyle w:val="Akapitzlist"/>
        <w:numPr>
          <w:ilvl w:val="0"/>
          <w:numId w:val="16"/>
        </w:numPr>
        <w:spacing w:after="0" w:line="240" w:lineRule="auto"/>
        <w:jc w:val="both"/>
        <w:rPr>
          <w:rFonts w:ascii="Times New Roman" w:hAnsi="Times New Roman"/>
          <w:sz w:val="24"/>
          <w:szCs w:val="24"/>
        </w:rPr>
      </w:pPr>
      <w:r w:rsidRPr="006C450C">
        <w:rPr>
          <w:rFonts w:ascii="Times New Roman" w:hAnsi="Times New Roman"/>
          <w:sz w:val="24"/>
          <w:szCs w:val="24"/>
        </w:rPr>
        <w:t xml:space="preserve">uwierzytelnione </w:t>
      </w:r>
      <w:r w:rsidR="00F901A8" w:rsidRPr="006C450C">
        <w:rPr>
          <w:rFonts w:ascii="Times New Roman" w:hAnsi="Times New Roman"/>
          <w:sz w:val="24"/>
          <w:szCs w:val="24"/>
        </w:rPr>
        <w:t xml:space="preserve">przez dyrektora </w:t>
      </w:r>
      <w:r w:rsidRPr="006C450C">
        <w:rPr>
          <w:rFonts w:ascii="Times New Roman" w:hAnsi="Times New Roman"/>
          <w:sz w:val="24"/>
          <w:szCs w:val="24"/>
        </w:rPr>
        <w:t xml:space="preserve">kopie </w:t>
      </w:r>
      <w:r w:rsidR="00EE26B0" w:rsidRPr="006C450C">
        <w:rPr>
          <w:rFonts w:ascii="Times New Roman" w:hAnsi="Times New Roman"/>
          <w:sz w:val="24"/>
          <w:szCs w:val="24"/>
        </w:rPr>
        <w:t>dokument</w:t>
      </w:r>
      <w:r w:rsidRPr="006C450C">
        <w:rPr>
          <w:rFonts w:ascii="Times New Roman" w:hAnsi="Times New Roman"/>
          <w:sz w:val="24"/>
          <w:szCs w:val="24"/>
        </w:rPr>
        <w:t>ów</w:t>
      </w:r>
      <w:r w:rsidR="00EE26B0" w:rsidRPr="006C450C">
        <w:rPr>
          <w:rFonts w:ascii="Times New Roman" w:hAnsi="Times New Roman"/>
          <w:sz w:val="24"/>
          <w:szCs w:val="24"/>
        </w:rPr>
        <w:t xml:space="preserve"> potwierdzając</w:t>
      </w:r>
      <w:r w:rsidRPr="006C450C">
        <w:rPr>
          <w:rFonts w:ascii="Times New Roman" w:hAnsi="Times New Roman"/>
          <w:sz w:val="24"/>
          <w:szCs w:val="24"/>
        </w:rPr>
        <w:t>ych</w:t>
      </w:r>
      <w:r w:rsidR="00EE26B0" w:rsidRPr="006C450C">
        <w:rPr>
          <w:rFonts w:ascii="Times New Roman" w:hAnsi="Times New Roman"/>
          <w:sz w:val="24"/>
          <w:szCs w:val="24"/>
        </w:rPr>
        <w:t xml:space="preserve"> posiadan</w:t>
      </w:r>
      <w:r w:rsidR="009C7F98" w:rsidRPr="006C450C">
        <w:rPr>
          <w:rFonts w:ascii="Times New Roman" w:hAnsi="Times New Roman"/>
          <w:sz w:val="24"/>
          <w:szCs w:val="24"/>
        </w:rPr>
        <w:t>y</w:t>
      </w:r>
      <w:r w:rsidR="00EE26B0" w:rsidRPr="006C450C">
        <w:rPr>
          <w:rFonts w:ascii="Times New Roman" w:hAnsi="Times New Roman"/>
          <w:sz w:val="24"/>
          <w:szCs w:val="24"/>
        </w:rPr>
        <w:t xml:space="preserve"> przez nauczyciela </w:t>
      </w:r>
      <w:r w:rsidR="009C7F98" w:rsidRPr="006C450C">
        <w:rPr>
          <w:rFonts w:ascii="Times New Roman" w:hAnsi="Times New Roman"/>
          <w:sz w:val="24"/>
          <w:szCs w:val="24"/>
        </w:rPr>
        <w:t>poziom wykształcenia</w:t>
      </w:r>
      <w:r w:rsidR="002E781B" w:rsidRPr="002E781B">
        <w:t xml:space="preserve"> </w:t>
      </w:r>
      <w:r w:rsidR="002E781B" w:rsidRPr="002E781B">
        <w:rPr>
          <w:rFonts w:ascii="Times New Roman" w:hAnsi="Times New Roman"/>
          <w:sz w:val="24"/>
          <w:szCs w:val="24"/>
        </w:rPr>
        <w:t>(</w:t>
      </w:r>
      <w:del w:id="28" w:author="Piotr Gąsiorek" w:date="2025-07-08T13:09:00Z">
        <w:r w:rsidR="00EC2916" w:rsidDel="007311EE">
          <w:rPr>
            <w:rFonts w:ascii="Times New Roman" w:hAnsi="Times New Roman"/>
            <w:sz w:val="24"/>
            <w:szCs w:val="24"/>
          </w:rPr>
          <w:delText xml:space="preserve">np. </w:delText>
        </w:r>
      </w:del>
      <w:ins w:id="29" w:author="Piotr Gąsiorek" w:date="2025-07-08T13:12:00Z">
        <w:r w:rsidR="00114571">
          <w:rPr>
            <w:rFonts w:ascii="Times New Roman" w:hAnsi="Times New Roman"/>
            <w:sz w:val="24"/>
            <w:szCs w:val="24"/>
          </w:rPr>
          <w:t xml:space="preserve">w tym </w:t>
        </w:r>
      </w:ins>
      <w:r w:rsidR="002E781B">
        <w:rPr>
          <w:rFonts w:ascii="Times New Roman" w:hAnsi="Times New Roman"/>
          <w:sz w:val="24"/>
          <w:szCs w:val="24"/>
        </w:rPr>
        <w:t>d</w:t>
      </w:r>
      <w:r w:rsidR="002E781B" w:rsidRPr="002E781B">
        <w:rPr>
          <w:rFonts w:ascii="Times New Roman" w:hAnsi="Times New Roman"/>
          <w:sz w:val="24"/>
          <w:szCs w:val="24"/>
        </w:rPr>
        <w:t xml:space="preserve">yplomy ukończenia studiów </w:t>
      </w:r>
      <w:del w:id="30" w:author="Piotr Gąsiorek" w:date="2025-07-08T13:09:00Z">
        <w:r w:rsidR="002E781B" w:rsidRPr="002E781B" w:rsidDel="007311EE">
          <w:rPr>
            <w:rFonts w:ascii="Times New Roman" w:hAnsi="Times New Roman"/>
            <w:sz w:val="24"/>
            <w:szCs w:val="24"/>
          </w:rPr>
          <w:delText>wyższych</w:delText>
        </w:r>
        <w:r w:rsidR="00EC2916" w:rsidDel="007311EE">
          <w:rPr>
            <w:rFonts w:ascii="Times New Roman" w:hAnsi="Times New Roman"/>
            <w:sz w:val="24"/>
            <w:szCs w:val="24"/>
          </w:rPr>
          <w:delText xml:space="preserve"> (licencjackich, magisterskich </w:delText>
        </w:r>
      </w:del>
      <w:r w:rsidR="002E781B" w:rsidRPr="002E781B">
        <w:rPr>
          <w:rFonts w:ascii="Times New Roman" w:hAnsi="Times New Roman"/>
          <w:sz w:val="24"/>
          <w:szCs w:val="24"/>
        </w:rPr>
        <w:t>wraz</w:t>
      </w:r>
      <w:ins w:id="31" w:author="Piotr Gąsiorek" w:date="2025-07-17T12:56:00Z">
        <w:r w:rsidR="00917D87">
          <w:rPr>
            <w:rFonts w:ascii="Times New Roman" w:hAnsi="Times New Roman"/>
            <w:sz w:val="24"/>
            <w:szCs w:val="24"/>
          </w:rPr>
          <w:br/>
        </w:r>
      </w:ins>
      <w:del w:id="32" w:author="Piotr Gąsiorek" w:date="2025-07-17T12:56:00Z">
        <w:r w:rsidR="002E781B" w:rsidRPr="002E781B" w:rsidDel="00917D87">
          <w:rPr>
            <w:rFonts w:ascii="Times New Roman" w:hAnsi="Times New Roman"/>
            <w:sz w:val="24"/>
            <w:szCs w:val="24"/>
          </w:rPr>
          <w:delText xml:space="preserve"> </w:delText>
        </w:r>
      </w:del>
      <w:r w:rsidR="002E781B" w:rsidRPr="002E781B">
        <w:rPr>
          <w:rFonts w:ascii="Times New Roman" w:hAnsi="Times New Roman"/>
          <w:sz w:val="24"/>
          <w:szCs w:val="24"/>
        </w:rPr>
        <w:t>z suplementami</w:t>
      </w:r>
      <w:ins w:id="33" w:author="Piotr Gąsiorek" w:date="2025-07-08T13:09:00Z">
        <w:r w:rsidR="007311EE">
          <w:rPr>
            <w:rFonts w:ascii="Times New Roman" w:hAnsi="Times New Roman"/>
            <w:sz w:val="24"/>
            <w:szCs w:val="24"/>
          </w:rPr>
          <w:t>,</w:t>
        </w:r>
      </w:ins>
      <w:ins w:id="34" w:author="Piotr Gąsiorek" w:date="2025-07-08T13:10:00Z">
        <w:r w:rsidR="00114571">
          <w:rPr>
            <w:rFonts w:ascii="Times New Roman" w:hAnsi="Times New Roman"/>
            <w:sz w:val="24"/>
            <w:szCs w:val="24"/>
          </w:rPr>
          <w:t xml:space="preserve"> świadectwa ukończenia kursów kwalifika</w:t>
        </w:r>
      </w:ins>
      <w:ins w:id="35" w:author="Piotr Gąsiorek" w:date="2025-07-08T13:11:00Z">
        <w:r w:rsidR="00114571">
          <w:rPr>
            <w:rFonts w:ascii="Times New Roman" w:hAnsi="Times New Roman"/>
            <w:sz w:val="24"/>
            <w:szCs w:val="24"/>
          </w:rPr>
          <w:t>cyjnych</w:t>
        </w:r>
      </w:ins>
      <w:del w:id="36" w:author="Piotr Gąsiorek" w:date="2025-07-08T13:09:00Z">
        <w:r w:rsidR="002E781B" w:rsidRPr="002E781B" w:rsidDel="007311EE">
          <w:rPr>
            <w:rFonts w:ascii="Times New Roman" w:hAnsi="Times New Roman"/>
            <w:sz w:val="24"/>
            <w:szCs w:val="24"/>
          </w:rPr>
          <w:delText xml:space="preserve"> do dyplomów</w:delText>
        </w:r>
      </w:del>
      <w:r w:rsidR="002E781B" w:rsidRPr="002E781B">
        <w:rPr>
          <w:rFonts w:ascii="Times New Roman" w:hAnsi="Times New Roman"/>
          <w:sz w:val="24"/>
          <w:szCs w:val="24"/>
        </w:rPr>
        <w:t>)</w:t>
      </w:r>
      <w:r w:rsidR="009C7F98" w:rsidRPr="006C450C">
        <w:rPr>
          <w:rFonts w:ascii="Times New Roman" w:hAnsi="Times New Roman"/>
          <w:sz w:val="24"/>
          <w:szCs w:val="24"/>
        </w:rPr>
        <w:t xml:space="preserve">, przygotowanie </w:t>
      </w:r>
      <w:del w:id="37" w:author="Piotr Gąsiorek" w:date="2025-07-17T11:49:00Z">
        <w:r w:rsidR="0053163F" w:rsidDel="005D2587">
          <w:rPr>
            <w:rFonts w:ascii="Times New Roman" w:hAnsi="Times New Roman"/>
            <w:sz w:val="24"/>
            <w:szCs w:val="24"/>
          </w:rPr>
          <w:delText xml:space="preserve">                           </w:delText>
        </w:r>
      </w:del>
      <w:r w:rsidR="009C7F98" w:rsidRPr="006C450C">
        <w:rPr>
          <w:rFonts w:ascii="Times New Roman" w:hAnsi="Times New Roman"/>
          <w:sz w:val="24"/>
          <w:szCs w:val="24"/>
        </w:rPr>
        <w:t>do prowadzenia zajęć</w:t>
      </w:r>
      <w:r w:rsidR="00F35A26" w:rsidRPr="006C450C">
        <w:rPr>
          <w:rFonts w:ascii="Times New Roman" w:hAnsi="Times New Roman"/>
          <w:sz w:val="24"/>
          <w:szCs w:val="24"/>
        </w:rPr>
        <w:t>,</w:t>
      </w:r>
      <w:r w:rsidR="009C7F98" w:rsidRPr="006C450C">
        <w:rPr>
          <w:rFonts w:ascii="Times New Roman" w:hAnsi="Times New Roman"/>
          <w:sz w:val="24"/>
          <w:szCs w:val="24"/>
        </w:rPr>
        <w:t xml:space="preserve"> kwalifikacje</w:t>
      </w:r>
      <w:r w:rsidR="00F35A26" w:rsidRPr="006C450C">
        <w:rPr>
          <w:rFonts w:ascii="Times New Roman" w:hAnsi="Times New Roman"/>
          <w:sz w:val="24"/>
          <w:szCs w:val="24"/>
        </w:rPr>
        <w:t xml:space="preserve"> pedagogiczne, </w:t>
      </w:r>
      <w:r w:rsidR="009705BF" w:rsidRPr="006C450C">
        <w:rPr>
          <w:rFonts w:ascii="Times New Roman" w:hAnsi="Times New Roman"/>
          <w:sz w:val="24"/>
          <w:szCs w:val="24"/>
        </w:rPr>
        <w:t>a w przypadku uzupełniania kwal</w:t>
      </w:r>
      <w:r w:rsidR="00481C83" w:rsidRPr="006C450C">
        <w:rPr>
          <w:rFonts w:ascii="Times New Roman" w:hAnsi="Times New Roman"/>
          <w:sz w:val="24"/>
          <w:szCs w:val="24"/>
        </w:rPr>
        <w:t>ifikacji aktualne zaświadczenie</w:t>
      </w:r>
      <w:r w:rsidR="002E781B">
        <w:rPr>
          <w:rFonts w:ascii="Times New Roman" w:hAnsi="Times New Roman"/>
          <w:sz w:val="24"/>
          <w:szCs w:val="24"/>
        </w:rPr>
        <w:t xml:space="preserve"> </w:t>
      </w:r>
      <w:r w:rsidR="009705BF" w:rsidRPr="006C450C">
        <w:rPr>
          <w:rFonts w:ascii="Times New Roman" w:hAnsi="Times New Roman"/>
          <w:sz w:val="24"/>
          <w:szCs w:val="24"/>
        </w:rPr>
        <w:t>o kontynuowaniu nauki</w:t>
      </w:r>
      <w:r w:rsidR="001B64A2" w:rsidRPr="006C450C">
        <w:rPr>
          <w:rFonts w:ascii="Times New Roman" w:hAnsi="Times New Roman"/>
          <w:sz w:val="24"/>
          <w:szCs w:val="24"/>
        </w:rPr>
        <w:t>;</w:t>
      </w:r>
    </w:p>
    <w:p w14:paraId="0CB0A1A9" w14:textId="650AFD89" w:rsidR="001B64A2" w:rsidRPr="00D94DC7" w:rsidRDefault="00D94DC7" w:rsidP="005D2587">
      <w:pPr>
        <w:pStyle w:val="Akapitzlist"/>
        <w:numPr>
          <w:ilvl w:val="0"/>
          <w:numId w:val="16"/>
        </w:numPr>
        <w:spacing w:after="0" w:line="240" w:lineRule="auto"/>
        <w:jc w:val="both"/>
        <w:rPr>
          <w:rFonts w:ascii="Times New Roman" w:hAnsi="Times New Roman"/>
          <w:sz w:val="24"/>
          <w:szCs w:val="24"/>
        </w:rPr>
      </w:pPr>
      <w:ins w:id="38" w:author="Piotr Gąsiorek" w:date="2025-07-17T12:23:00Z">
        <w:r w:rsidRPr="00D94DC7">
          <w:rPr>
            <w:rFonts w:ascii="Times New Roman" w:hAnsi="Times New Roman"/>
            <w:sz w:val="24"/>
            <w:szCs w:val="24"/>
          </w:rPr>
          <w:t xml:space="preserve">wydruk </w:t>
        </w:r>
      </w:ins>
      <w:ins w:id="39" w:author="Piotr Gąsiorek" w:date="2025-07-17T12:24:00Z">
        <w:r w:rsidRPr="00D94DC7">
          <w:rPr>
            <w:rFonts w:ascii="Times New Roman" w:hAnsi="Times New Roman"/>
            <w:sz w:val="24"/>
            <w:szCs w:val="24"/>
          </w:rPr>
          <w:t>oferty pracy</w:t>
        </w:r>
      </w:ins>
      <w:ins w:id="40" w:author="Piotr Gąsiorek" w:date="2025-07-17T12:23:00Z">
        <w:r w:rsidRPr="00D94DC7">
          <w:rPr>
            <w:rFonts w:ascii="Times New Roman" w:hAnsi="Times New Roman"/>
            <w:sz w:val="24"/>
            <w:szCs w:val="24"/>
          </w:rPr>
          <w:t xml:space="preserve">, na okres nie krótszy niż 7 dni, w </w:t>
        </w:r>
        <w:r w:rsidRPr="00D94DC7">
          <w:rPr>
            <w:rFonts w:ascii="Times New Roman" w:hAnsi="Times New Roman"/>
            <w:sz w:val="24"/>
            <w:szCs w:val="24"/>
          </w:rPr>
          <w:t xml:space="preserve">bazie ofert pracy </w:t>
        </w:r>
      </w:ins>
      <w:proofErr w:type="spellStart"/>
      <w:ins w:id="41" w:author="Piotr Gąsiorek" w:date="2025-07-17T12:24:00Z">
        <w:r w:rsidRPr="00D94DC7">
          <w:rPr>
            <w:rFonts w:ascii="Times New Roman" w:hAnsi="Times New Roman"/>
            <w:sz w:val="24"/>
            <w:szCs w:val="24"/>
          </w:rPr>
          <w:t>eP</w:t>
        </w:r>
      </w:ins>
      <w:ins w:id="42" w:author="Piotr Gąsiorek" w:date="2025-07-17T12:23:00Z">
        <w:r w:rsidRPr="00D94DC7">
          <w:rPr>
            <w:rFonts w:ascii="Times New Roman" w:hAnsi="Times New Roman"/>
            <w:sz w:val="24"/>
            <w:szCs w:val="24"/>
          </w:rPr>
          <w:t>raca</w:t>
        </w:r>
        <w:proofErr w:type="spellEnd"/>
        <w:r w:rsidRPr="00D94DC7">
          <w:rPr>
            <w:rFonts w:ascii="Times New Roman" w:hAnsi="Times New Roman"/>
            <w:sz w:val="24"/>
            <w:szCs w:val="24"/>
          </w:rPr>
          <w:t xml:space="preserve">. Wydruk </w:t>
        </w:r>
      </w:ins>
      <w:ins w:id="43" w:author="Piotr Gąsiorek" w:date="2025-07-17T12:24:00Z">
        <w:r w:rsidRPr="00D94DC7">
          <w:rPr>
            <w:rFonts w:ascii="Times New Roman" w:hAnsi="Times New Roman"/>
            <w:sz w:val="24"/>
            <w:szCs w:val="24"/>
          </w:rPr>
          <w:t>oferty pracy</w:t>
        </w:r>
      </w:ins>
      <w:ins w:id="44" w:author="Piotr Gąsiorek" w:date="2025-07-17T12:23:00Z">
        <w:r w:rsidRPr="00D94DC7">
          <w:rPr>
            <w:rFonts w:ascii="Times New Roman" w:hAnsi="Times New Roman"/>
            <w:sz w:val="24"/>
            <w:szCs w:val="24"/>
          </w:rPr>
          <w:t xml:space="preserve"> może być dołączony do wniosku o wyrażenie zgody na zatrudnienie po upływie 14 dni od pierwszego dnia publikacji </w:t>
        </w:r>
      </w:ins>
      <w:ins w:id="45" w:author="Piotr Gąsiorek" w:date="2025-07-17T12:24:00Z">
        <w:r w:rsidRPr="00D94DC7">
          <w:rPr>
            <w:rFonts w:ascii="Times New Roman" w:hAnsi="Times New Roman"/>
            <w:sz w:val="24"/>
            <w:szCs w:val="24"/>
          </w:rPr>
          <w:t>oferty pra</w:t>
        </w:r>
      </w:ins>
      <w:ins w:id="46" w:author="Piotr Gąsiorek" w:date="2025-07-17T12:25:00Z">
        <w:r w:rsidRPr="00D94DC7">
          <w:rPr>
            <w:rFonts w:ascii="Times New Roman" w:hAnsi="Times New Roman"/>
            <w:sz w:val="24"/>
            <w:szCs w:val="24"/>
          </w:rPr>
          <w:t>cy</w:t>
        </w:r>
      </w:ins>
      <w:del w:id="47" w:author="Piotr Gąsiorek" w:date="2025-07-17T12:23:00Z">
        <w:r w:rsidR="001544DD" w:rsidRPr="00D94DC7" w:rsidDel="00D94DC7">
          <w:rPr>
            <w:rFonts w:ascii="Times New Roman" w:hAnsi="Times New Roman"/>
            <w:sz w:val="24"/>
            <w:szCs w:val="24"/>
          </w:rPr>
          <w:delText>potwierdzenie złożonej we właściwym urzędzie pracy oferty pracy do zajmowania stanowiska, które dyrektor zamierza powierzyć nauczycielowi nieposiadającemu wymaganych kwalifikacji wraz z z</w:delText>
        </w:r>
        <w:r w:rsidR="001B64A2" w:rsidRPr="00D94DC7" w:rsidDel="00D94DC7">
          <w:rPr>
            <w:rFonts w:ascii="Times New Roman" w:hAnsi="Times New Roman"/>
            <w:sz w:val="24"/>
            <w:szCs w:val="24"/>
          </w:rPr>
          <w:delText>aświadczenie</w:delText>
        </w:r>
        <w:r w:rsidR="001544DD" w:rsidRPr="00D94DC7" w:rsidDel="00D94DC7">
          <w:rPr>
            <w:rFonts w:ascii="Times New Roman" w:hAnsi="Times New Roman"/>
            <w:sz w:val="24"/>
            <w:szCs w:val="24"/>
          </w:rPr>
          <w:delText>m</w:delText>
        </w:r>
        <w:r w:rsidR="006D3670" w:rsidRPr="00D94DC7" w:rsidDel="00D94DC7">
          <w:rPr>
            <w:rFonts w:ascii="Times New Roman" w:hAnsi="Times New Roman"/>
            <w:sz w:val="24"/>
            <w:szCs w:val="24"/>
          </w:rPr>
          <w:delText xml:space="preserve"> potwierdzając</w:delText>
        </w:r>
        <w:r w:rsidR="003843CA" w:rsidRPr="00D94DC7" w:rsidDel="00D94DC7">
          <w:rPr>
            <w:rFonts w:ascii="Times New Roman" w:hAnsi="Times New Roman"/>
            <w:sz w:val="24"/>
            <w:szCs w:val="24"/>
          </w:rPr>
          <w:delText>ym</w:delText>
        </w:r>
        <w:r w:rsidR="001B64A2" w:rsidRPr="00D94DC7" w:rsidDel="00D94DC7">
          <w:rPr>
            <w:rFonts w:ascii="Times New Roman" w:hAnsi="Times New Roman"/>
            <w:sz w:val="24"/>
            <w:szCs w:val="24"/>
          </w:rPr>
          <w:delText xml:space="preserve"> brak </w:delText>
        </w:r>
        <w:r w:rsidR="001B64A2" w:rsidRPr="00D94DC7" w:rsidDel="00D94DC7">
          <w:rPr>
            <w:rFonts w:ascii="Times New Roman" w:hAnsi="Times New Roman"/>
            <w:sz w:val="24"/>
            <w:szCs w:val="24"/>
          </w:rPr>
          <w:lastRenderedPageBreak/>
          <w:delText>zarejestrowanych nauczycieli posiadających wymagane kwalifikacje</w:delText>
        </w:r>
        <w:r w:rsidR="006D3670" w:rsidRPr="00D94DC7" w:rsidDel="00D94DC7">
          <w:rPr>
            <w:rFonts w:ascii="Times New Roman" w:hAnsi="Times New Roman"/>
            <w:sz w:val="24"/>
            <w:szCs w:val="24"/>
          </w:rPr>
          <w:delText xml:space="preserve"> do zajmowania</w:delText>
        </w:r>
        <w:r w:rsidR="003843CA" w:rsidRPr="00D94DC7" w:rsidDel="00D94DC7">
          <w:rPr>
            <w:rFonts w:ascii="Times New Roman" w:hAnsi="Times New Roman"/>
            <w:sz w:val="24"/>
            <w:szCs w:val="24"/>
          </w:rPr>
          <w:delText xml:space="preserve"> </w:delText>
        </w:r>
        <w:r w:rsidR="006D3670" w:rsidRPr="00D94DC7" w:rsidDel="00D94DC7">
          <w:rPr>
            <w:rFonts w:ascii="Times New Roman" w:hAnsi="Times New Roman"/>
            <w:sz w:val="24"/>
            <w:szCs w:val="24"/>
          </w:rPr>
          <w:delText xml:space="preserve"> stanowiska</w:delText>
        </w:r>
      </w:del>
      <w:r w:rsidR="003843CA" w:rsidRPr="00D94DC7">
        <w:rPr>
          <w:rFonts w:ascii="Times New Roman" w:hAnsi="Times New Roman"/>
          <w:sz w:val="24"/>
          <w:szCs w:val="24"/>
        </w:rPr>
        <w:t>;</w:t>
      </w:r>
      <w:del w:id="48" w:author="Piotr Gąsiorek" w:date="2025-07-08T13:19:00Z">
        <w:r w:rsidR="006D3670" w:rsidRPr="00D94DC7" w:rsidDel="00114571">
          <w:rPr>
            <w:rFonts w:ascii="Times New Roman" w:hAnsi="Times New Roman"/>
            <w:sz w:val="24"/>
            <w:szCs w:val="24"/>
          </w:rPr>
          <w:delText xml:space="preserve"> </w:delText>
        </w:r>
      </w:del>
    </w:p>
    <w:p w14:paraId="6F367DF3" w14:textId="04DD7A47" w:rsidR="001B64A2" w:rsidRDefault="001B64A2" w:rsidP="005D2587">
      <w:pPr>
        <w:pStyle w:val="Akapitzlist"/>
        <w:numPr>
          <w:ilvl w:val="0"/>
          <w:numId w:val="16"/>
        </w:numPr>
        <w:spacing w:after="0" w:line="240" w:lineRule="auto"/>
        <w:jc w:val="both"/>
        <w:rPr>
          <w:rFonts w:ascii="Times New Roman" w:hAnsi="Times New Roman"/>
          <w:sz w:val="24"/>
          <w:szCs w:val="24"/>
        </w:rPr>
      </w:pPr>
      <w:r w:rsidRPr="006C450C">
        <w:rPr>
          <w:rFonts w:ascii="Times New Roman" w:hAnsi="Times New Roman"/>
          <w:sz w:val="24"/>
          <w:szCs w:val="24"/>
        </w:rPr>
        <w:t xml:space="preserve">wydruk </w:t>
      </w:r>
      <w:r w:rsidR="009705BF" w:rsidRPr="006C450C">
        <w:rPr>
          <w:rFonts w:ascii="Times New Roman" w:hAnsi="Times New Roman"/>
          <w:sz w:val="24"/>
          <w:szCs w:val="24"/>
        </w:rPr>
        <w:t xml:space="preserve">zgłoszenia </w:t>
      </w:r>
      <w:del w:id="49" w:author="Piotr Gąsiorek" w:date="2025-07-08T13:46:00Z">
        <w:r w:rsidR="009705BF" w:rsidRPr="006C450C" w:rsidDel="00C82F9A">
          <w:rPr>
            <w:rFonts w:ascii="Times New Roman" w:hAnsi="Times New Roman"/>
            <w:sz w:val="24"/>
            <w:szCs w:val="24"/>
          </w:rPr>
          <w:delText xml:space="preserve">przez dyrektora </w:delText>
        </w:r>
      </w:del>
      <w:r w:rsidR="009705BF" w:rsidRPr="006C450C">
        <w:rPr>
          <w:rFonts w:ascii="Times New Roman" w:hAnsi="Times New Roman"/>
          <w:sz w:val="24"/>
          <w:szCs w:val="24"/>
        </w:rPr>
        <w:t>wolnego stanowiska pracy</w:t>
      </w:r>
      <w:ins w:id="50" w:author="Piotr Gąsiorek" w:date="2025-07-17T11:52:00Z">
        <w:r w:rsidR="005D2587">
          <w:rPr>
            <w:rFonts w:ascii="Times New Roman" w:hAnsi="Times New Roman"/>
            <w:sz w:val="24"/>
            <w:szCs w:val="24"/>
          </w:rPr>
          <w:t>,</w:t>
        </w:r>
      </w:ins>
      <w:r w:rsidR="009705BF" w:rsidRPr="006C450C">
        <w:rPr>
          <w:rFonts w:ascii="Times New Roman" w:hAnsi="Times New Roman"/>
          <w:sz w:val="24"/>
          <w:szCs w:val="24"/>
        </w:rPr>
        <w:t xml:space="preserve"> </w:t>
      </w:r>
      <w:ins w:id="51" w:author="Piotr Gąsiorek" w:date="2025-07-17T11:51:00Z">
        <w:r w:rsidR="005D2587">
          <w:rPr>
            <w:rFonts w:ascii="Times New Roman" w:hAnsi="Times New Roman"/>
            <w:sz w:val="24"/>
            <w:szCs w:val="24"/>
          </w:rPr>
          <w:t>na okres nie krótszy niż 7 dni</w:t>
        </w:r>
      </w:ins>
      <w:ins w:id="52" w:author="Piotr Gąsiorek" w:date="2025-07-17T11:52:00Z">
        <w:r w:rsidR="005D2587">
          <w:rPr>
            <w:rFonts w:ascii="Times New Roman" w:hAnsi="Times New Roman"/>
            <w:sz w:val="24"/>
            <w:szCs w:val="24"/>
          </w:rPr>
          <w:t>,</w:t>
        </w:r>
      </w:ins>
      <w:ins w:id="53" w:author="Piotr Gąsiorek" w:date="2025-07-17T11:51:00Z">
        <w:r w:rsidR="005D2587" w:rsidRPr="006C450C">
          <w:rPr>
            <w:rFonts w:ascii="Times New Roman" w:hAnsi="Times New Roman"/>
            <w:sz w:val="24"/>
            <w:szCs w:val="24"/>
          </w:rPr>
          <w:t xml:space="preserve"> </w:t>
        </w:r>
      </w:ins>
      <w:r w:rsidR="009705BF" w:rsidRPr="006C450C">
        <w:rPr>
          <w:rFonts w:ascii="Times New Roman" w:hAnsi="Times New Roman"/>
          <w:sz w:val="24"/>
          <w:szCs w:val="24"/>
        </w:rPr>
        <w:t xml:space="preserve">w </w:t>
      </w:r>
      <w:r w:rsidR="00EC2916">
        <w:rPr>
          <w:rFonts w:ascii="Times New Roman" w:hAnsi="Times New Roman"/>
          <w:sz w:val="24"/>
          <w:szCs w:val="24"/>
        </w:rPr>
        <w:t xml:space="preserve">aplikacji </w:t>
      </w:r>
      <w:del w:id="54" w:author="Piotr Gąsiorek" w:date="2025-07-17T11:49:00Z">
        <w:r w:rsidR="003843CA" w:rsidDel="005D2587">
          <w:rPr>
            <w:rFonts w:ascii="Times New Roman" w:hAnsi="Times New Roman"/>
            <w:sz w:val="24"/>
            <w:szCs w:val="24"/>
          </w:rPr>
          <w:delText xml:space="preserve">                                </w:delText>
        </w:r>
      </w:del>
      <w:del w:id="55" w:author="Piotr Gąsiorek" w:date="2025-07-08T13:23:00Z">
        <w:r w:rsidR="00EC2916" w:rsidDel="00060F1A">
          <w:rPr>
            <w:rFonts w:ascii="Times New Roman" w:hAnsi="Times New Roman"/>
            <w:sz w:val="24"/>
            <w:szCs w:val="24"/>
          </w:rPr>
          <w:delText xml:space="preserve">pn. </w:delText>
        </w:r>
        <w:r w:rsidR="009705BF" w:rsidRPr="006C450C" w:rsidDel="00060F1A">
          <w:rPr>
            <w:rFonts w:ascii="Times New Roman" w:hAnsi="Times New Roman"/>
            <w:sz w:val="24"/>
            <w:szCs w:val="24"/>
          </w:rPr>
          <w:delText xml:space="preserve"> </w:delText>
        </w:r>
      </w:del>
      <w:r w:rsidR="009705BF" w:rsidRPr="006C450C">
        <w:rPr>
          <w:rFonts w:ascii="Times New Roman" w:hAnsi="Times New Roman"/>
          <w:sz w:val="24"/>
          <w:szCs w:val="24"/>
        </w:rPr>
        <w:t>„</w:t>
      </w:r>
      <w:r w:rsidR="00EC2916">
        <w:rPr>
          <w:rFonts w:ascii="Times New Roman" w:hAnsi="Times New Roman"/>
          <w:sz w:val="24"/>
          <w:szCs w:val="24"/>
        </w:rPr>
        <w:t xml:space="preserve">Informacja o wolnych stanowiskach pracy w jednostkach </w:t>
      </w:r>
      <w:del w:id="56" w:author="Piotr Gąsiorek" w:date="2025-07-17T11:49:00Z">
        <w:r w:rsidR="00EC2916" w:rsidDel="005D2587">
          <w:rPr>
            <w:rFonts w:ascii="Times New Roman" w:hAnsi="Times New Roman"/>
            <w:sz w:val="24"/>
            <w:szCs w:val="24"/>
          </w:rPr>
          <w:delText xml:space="preserve"> </w:delText>
        </w:r>
      </w:del>
      <w:r w:rsidR="00EC2916">
        <w:rPr>
          <w:rFonts w:ascii="Times New Roman" w:hAnsi="Times New Roman"/>
          <w:sz w:val="24"/>
          <w:szCs w:val="24"/>
        </w:rPr>
        <w:t>systemy oświaty</w:t>
      </w:r>
      <w:r w:rsidR="009705BF" w:rsidRPr="006C450C">
        <w:rPr>
          <w:rFonts w:ascii="Times New Roman" w:hAnsi="Times New Roman"/>
          <w:sz w:val="24"/>
          <w:szCs w:val="24"/>
        </w:rPr>
        <w:t>”</w:t>
      </w:r>
      <w:del w:id="57" w:author="Piotr Gąsiorek" w:date="2025-07-17T11:51:00Z">
        <w:r w:rsidR="009705BF" w:rsidRPr="006C450C" w:rsidDel="005D2587">
          <w:rPr>
            <w:rFonts w:ascii="Times New Roman" w:hAnsi="Times New Roman"/>
            <w:sz w:val="24"/>
            <w:szCs w:val="24"/>
          </w:rPr>
          <w:delText xml:space="preserve"> </w:delText>
        </w:r>
      </w:del>
      <w:ins w:id="58" w:author="Piotr Gąsiorek" w:date="2025-07-08T13:45:00Z">
        <w:r w:rsidR="00C82F9A">
          <w:rPr>
            <w:rFonts w:ascii="Times New Roman" w:hAnsi="Times New Roman"/>
            <w:sz w:val="24"/>
            <w:szCs w:val="24"/>
          </w:rPr>
          <w:t xml:space="preserve">, </w:t>
        </w:r>
      </w:ins>
      <w:r w:rsidR="009705BF" w:rsidRPr="006C450C">
        <w:rPr>
          <w:rFonts w:ascii="Times New Roman" w:hAnsi="Times New Roman"/>
          <w:sz w:val="24"/>
          <w:szCs w:val="24"/>
        </w:rPr>
        <w:t>dostępn</w:t>
      </w:r>
      <w:ins w:id="59" w:author="Piotr Gąsiorek" w:date="2025-07-08T13:23:00Z">
        <w:r w:rsidR="00060F1A">
          <w:rPr>
            <w:rFonts w:ascii="Times New Roman" w:hAnsi="Times New Roman"/>
            <w:sz w:val="24"/>
            <w:szCs w:val="24"/>
          </w:rPr>
          <w:t>ego</w:t>
        </w:r>
      </w:ins>
      <w:del w:id="60" w:author="Piotr Gąsiorek" w:date="2025-07-08T13:23:00Z">
        <w:r w:rsidR="009705BF" w:rsidRPr="006C450C" w:rsidDel="00060F1A">
          <w:rPr>
            <w:rFonts w:ascii="Times New Roman" w:hAnsi="Times New Roman"/>
            <w:sz w:val="24"/>
            <w:szCs w:val="24"/>
          </w:rPr>
          <w:delText>ym</w:delText>
        </w:r>
      </w:del>
      <w:r w:rsidR="009705BF" w:rsidRPr="006C450C">
        <w:rPr>
          <w:rFonts w:ascii="Times New Roman" w:hAnsi="Times New Roman"/>
          <w:sz w:val="24"/>
          <w:szCs w:val="24"/>
        </w:rPr>
        <w:t xml:space="preserve"> na stronie </w:t>
      </w:r>
      <w:r w:rsidR="00EC2916">
        <w:rPr>
          <w:rFonts w:ascii="Times New Roman" w:hAnsi="Times New Roman"/>
          <w:sz w:val="24"/>
          <w:szCs w:val="24"/>
        </w:rPr>
        <w:t>Strefa Pracownika Systemu Informacji Oświatowej</w:t>
      </w:r>
      <w:r w:rsidR="00F35A26" w:rsidRPr="006C450C">
        <w:rPr>
          <w:rFonts w:ascii="Times New Roman" w:hAnsi="Times New Roman"/>
          <w:sz w:val="24"/>
          <w:szCs w:val="24"/>
        </w:rPr>
        <w:t xml:space="preserve">. </w:t>
      </w:r>
      <w:ins w:id="61" w:author="Piotr Gąsiorek" w:date="2025-07-17T11:52:00Z">
        <w:r w:rsidR="00F05DD7">
          <w:rPr>
            <w:rFonts w:ascii="Times New Roman" w:hAnsi="Times New Roman"/>
            <w:sz w:val="24"/>
            <w:szCs w:val="24"/>
          </w:rPr>
          <w:t xml:space="preserve">Wydruk zgłoszenia </w:t>
        </w:r>
      </w:ins>
      <w:ins w:id="62" w:author="Piotr Gąsiorek" w:date="2025-07-17T12:04:00Z">
        <w:r w:rsidR="00C17908">
          <w:rPr>
            <w:rFonts w:ascii="Times New Roman" w:hAnsi="Times New Roman"/>
            <w:sz w:val="24"/>
            <w:szCs w:val="24"/>
          </w:rPr>
          <w:t>może być</w:t>
        </w:r>
      </w:ins>
      <w:ins w:id="63" w:author="Piotr Gąsiorek" w:date="2025-07-17T11:52:00Z">
        <w:r w:rsidR="00F05DD7">
          <w:rPr>
            <w:rFonts w:ascii="Times New Roman" w:hAnsi="Times New Roman"/>
            <w:sz w:val="24"/>
            <w:szCs w:val="24"/>
          </w:rPr>
          <w:t xml:space="preserve"> </w:t>
        </w:r>
      </w:ins>
      <w:ins w:id="64" w:author="Piotr Gąsiorek" w:date="2025-07-17T12:04:00Z">
        <w:r w:rsidR="00C17908">
          <w:rPr>
            <w:rFonts w:ascii="Times New Roman" w:hAnsi="Times New Roman"/>
            <w:sz w:val="24"/>
            <w:szCs w:val="24"/>
          </w:rPr>
          <w:t>dołączony</w:t>
        </w:r>
      </w:ins>
      <w:ins w:id="65" w:author="Piotr Gąsiorek" w:date="2025-07-17T11:52:00Z">
        <w:r w:rsidR="00F05DD7">
          <w:rPr>
            <w:rFonts w:ascii="Times New Roman" w:hAnsi="Times New Roman"/>
            <w:sz w:val="24"/>
            <w:szCs w:val="24"/>
          </w:rPr>
          <w:t xml:space="preserve"> do wniosku o wyrażen</w:t>
        </w:r>
      </w:ins>
      <w:ins w:id="66" w:author="Piotr Gąsiorek" w:date="2025-07-17T11:53:00Z">
        <w:r w:rsidR="00F05DD7">
          <w:rPr>
            <w:rFonts w:ascii="Times New Roman" w:hAnsi="Times New Roman"/>
            <w:sz w:val="24"/>
            <w:szCs w:val="24"/>
          </w:rPr>
          <w:t xml:space="preserve">ie zgody na zatrudnienie po upływie </w:t>
        </w:r>
      </w:ins>
      <w:ins w:id="67" w:author="Piotr Gąsiorek" w:date="2025-07-17T12:19:00Z">
        <w:r w:rsidR="00654A8D">
          <w:rPr>
            <w:rFonts w:ascii="Times New Roman" w:hAnsi="Times New Roman"/>
            <w:sz w:val="24"/>
            <w:szCs w:val="24"/>
          </w:rPr>
          <w:t>14</w:t>
        </w:r>
      </w:ins>
      <w:ins w:id="68" w:author="Piotr Gąsiorek" w:date="2025-07-17T11:53:00Z">
        <w:r w:rsidR="00F05DD7">
          <w:rPr>
            <w:rFonts w:ascii="Times New Roman" w:hAnsi="Times New Roman"/>
            <w:sz w:val="24"/>
            <w:szCs w:val="24"/>
          </w:rPr>
          <w:t xml:space="preserve"> dni od </w:t>
        </w:r>
      </w:ins>
      <w:ins w:id="69" w:author="Piotr Gąsiorek" w:date="2025-07-17T12:19:00Z">
        <w:r w:rsidR="00654A8D">
          <w:rPr>
            <w:rFonts w:ascii="Times New Roman" w:hAnsi="Times New Roman"/>
            <w:sz w:val="24"/>
            <w:szCs w:val="24"/>
          </w:rPr>
          <w:t>pierwszego</w:t>
        </w:r>
      </w:ins>
      <w:ins w:id="70" w:author="Piotr Gąsiorek" w:date="2025-07-17T11:53:00Z">
        <w:r w:rsidR="00F05DD7">
          <w:rPr>
            <w:rFonts w:ascii="Times New Roman" w:hAnsi="Times New Roman"/>
            <w:sz w:val="24"/>
            <w:szCs w:val="24"/>
          </w:rPr>
          <w:t xml:space="preserve"> dnia publikacji zgłoszenia</w:t>
        </w:r>
      </w:ins>
      <w:del w:id="71" w:author="Piotr Gąsiorek" w:date="2025-07-17T11:54:00Z">
        <w:r w:rsidR="00F35A26" w:rsidRPr="00C3269F" w:rsidDel="00F05DD7">
          <w:rPr>
            <w:rFonts w:ascii="Times New Roman" w:hAnsi="Times New Roman"/>
            <w:sz w:val="24"/>
            <w:szCs w:val="24"/>
            <w:highlight w:val="yellow"/>
            <w:rPrChange w:id="72" w:author="Piotr Gąsiorek" w:date="2025-07-08T14:56:00Z">
              <w:rPr>
                <w:rFonts w:ascii="Times New Roman" w:hAnsi="Times New Roman"/>
                <w:sz w:val="24"/>
                <w:szCs w:val="24"/>
              </w:rPr>
            </w:rPrChange>
          </w:rPr>
          <w:delText xml:space="preserve">Zgłoszenie powinno zostać zamieszczone </w:delText>
        </w:r>
        <w:r w:rsidR="009705BF" w:rsidRPr="00C3269F" w:rsidDel="00F05DD7">
          <w:rPr>
            <w:rFonts w:ascii="Times New Roman" w:hAnsi="Times New Roman"/>
            <w:sz w:val="24"/>
            <w:szCs w:val="24"/>
            <w:highlight w:val="yellow"/>
            <w:rPrChange w:id="73" w:author="Piotr Gąsiorek" w:date="2025-07-08T14:56:00Z">
              <w:rPr>
                <w:rFonts w:ascii="Times New Roman" w:hAnsi="Times New Roman"/>
                <w:sz w:val="24"/>
                <w:szCs w:val="24"/>
              </w:rPr>
            </w:rPrChange>
          </w:rPr>
          <w:delText xml:space="preserve">w terminie </w:delText>
        </w:r>
        <w:r w:rsidR="00F35A26" w:rsidRPr="00C3269F" w:rsidDel="00F05DD7">
          <w:rPr>
            <w:rFonts w:ascii="Times New Roman" w:hAnsi="Times New Roman"/>
            <w:sz w:val="24"/>
            <w:szCs w:val="24"/>
            <w:highlight w:val="yellow"/>
            <w:rPrChange w:id="74" w:author="Piotr Gąsiorek" w:date="2025-07-08T14:56:00Z">
              <w:rPr>
                <w:rFonts w:ascii="Times New Roman" w:hAnsi="Times New Roman"/>
                <w:sz w:val="24"/>
                <w:szCs w:val="24"/>
              </w:rPr>
            </w:rPrChange>
          </w:rPr>
          <w:delText xml:space="preserve">nie krótszym niż 7 dni przed wysłaniem </w:delText>
        </w:r>
      </w:del>
      <w:del w:id="75" w:author="Piotr Gąsiorek" w:date="2025-07-17T11:49:00Z">
        <w:r w:rsidR="0053163F" w:rsidRPr="00C3269F" w:rsidDel="005D2587">
          <w:rPr>
            <w:rFonts w:ascii="Times New Roman" w:hAnsi="Times New Roman"/>
            <w:sz w:val="24"/>
            <w:szCs w:val="24"/>
            <w:highlight w:val="yellow"/>
            <w:rPrChange w:id="76" w:author="Piotr Gąsiorek" w:date="2025-07-08T14:56:00Z">
              <w:rPr>
                <w:rFonts w:ascii="Times New Roman" w:hAnsi="Times New Roman"/>
                <w:sz w:val="24"/>
                <w:szCs w:val="24"/>
              </w:rPr>
            </w:rPrChange>
          </w:rPr>
          <w:delText xml:space="preserve">                   </w:delText>
        </w:r>
      </w:del>
      <w:del w:id="77" w:author="Piotr Gąsiorek" w:date="2025-07-17T11:54:00Z">
        <w:r w:rsidR="00F35A26" w:rsidRPr="00C3269F" w:rsidDel="00F05DD7">
          <w:rPr>
            <w:rFonts w:ascii="Times New Roman" w:hAnsi="Times New Roman"/>
            <w:sz w:val="24"/>
            <w:szCs w:val="24"/>
            <w:highlight w:val="yellow"/>
            <w:rPrChange w:id="78" w:author="Piotr Gąsiorek" w:date="2025-07-08T14:56:00Z">
              <w:rPr>
                <w:rFonts w:ascii="Times New Roman" w:hAnsi="Times New Roman"/>
                <w:sz w:val="24"/>
                <w:szCs w:val="24"/>
              </w:rPr>
            </w:rPrChange>
          </w:rPr>
          <w:delText>do Kuratorium wniosku o wyrażenie zgody</w:delText>
        </w:r>
        <w:r w:rsidR="0053163F" w:rsidRPr="00C3269F" w:rsidDel="00F05DD7">
          <w:rPr>
            <w:rFonts w:ascii="Times New Roman" w:hAnsi="Times New Roman"/>
            <w:sz w:val="24"/>
            <w:szCs w:val="24"/>
            <w:highlight w:val="yellow"/>
            <w:rPrChange w:id="79" w:author="Piotr Gąsiorek" w:date="2025-07-08T14:56:00Z">
              <w:rPr>
                <w:rFonts w:ascii="Times New Roman" w:hAnsi="Times New Roman"/>
                <w:sz w:val="24"/>
                <w:szCs w:val="24"/>
              </w:rPr>
            </w:rPrChange>
          </w:rPr>
          <w:delText xml:space="preserve"> </w:delText>
        </w:r>
        <w:r w:rsidR="009705BF" w:rsidRPr="00C3269F" w:rsidDel="00F05DD7">
          <w:rPr>
            <w:rFonts w:ascii="Times New Roman" w:hAnsi="Times New Roman"/>
            <w:sz w:val="24"/>
            <w:szCs w:val="24"/>
            <w:highlight w:val="yellow"/>
            <w:rPrChange w:id="80" w:author="Piotr Gąsiorek" w:date="2025-07-08T14:56:00Z">
              <w:rPr>
                <w:rFonts w:ascii="Times New Roman" w:hAnsi="Times New Roman"/>
                <w:sz w:val="24"/>
                <w:szCs w:val="24"/>
              </w:rPr>
            </w:rPrChange>
          </w:rPr>
          <w:delText>na zatrud</w:delText>
        </w:r>
        <w:r w:rsidR="003843CA" w:rsidRPr="00C3269F" w:rsidDel="00F05DD7">
          <w:rPr>
            <w:rFonts w:ascii="Times New Roman" w:hAnsi="Times New Roman"/>
            <w:sz w:val="24"/>
            <w:szCs w:val="24"/>
            <w:highlight w:val="yellow"/>
            <w:rPrChange w:id="81" w:author="Piotr Gąsiorek" w:date="2025-07-08T14:56:00Z">
              <w:rPr>
                <w:rFonts w:ascii="Times New Roman" w:hAnsi="Times New Roman"/>
                <w:sz w:val="24"/>
                <w:szCs w:val="24"/>
              </w:rPr>
            </w:rPrChange>
          </w:rPr>
          <w:delText>nienie oraz z terminem zakończenia publikacji nie krótszym niż 7 dni</w:delText>
        </w:r>
      </w:del>
      <w:ins w:id="82" w:author="Piotr Gąsiorek" w:date="2025-07-08T13:19:00Z">
        <w:r w:rsidR="00114571">
          <w:rPr>
            <w:rFonts w:ascii="Times New Roman" w:hAnsi="Times New Roman"/>
            <w:sz w:val="24"/>
            <w:szCs w:val="24"/>
          </w:rPr>
          <w:t>;</w:t>
        </w:r>
      </w:ins>
      <w:del w:id="83" w:author="Piotr Gąsiorek" w:date="2025-07-08T13:19:00Z">
        <w:r w:rsidR="003843CA" w:rsidDel="00114571">
          <w:rPr>
            <w:rFonts w:ascii="Times New Roman" w:hAnsi="Times New Roman"/>
            <w:sz w:val="24"/>
            <w:szCs w:val="24"/>
          </w:rPr>
          <w:delText>.</w:delText>
        </w:r>
      </w:del>
    </w:p>
    <w:p w14:paraId="2C5D8709" w14:textId="7E22943E" w:rsidR="007D4AC1" w:rsidRPr="006C450C" w:rsidRDefault="007D4AC1" w:rsidP="005D2587">
      <w:pPr>
        <w:pStyle w:val="Akapitzlist"/>
        <w:numPr>
          <w:ilvl w:val="0"/>
          <w:numId w:val="16"/>
        </w:numPr>
        <w:spacing w:after="0" w:line="240" w:lineRule="auto"/>
        <w:jc w:val="both"/>
        <w:rPr>
          <w:rFonts w:ascii="Times New Roman" w:hAnsi="Times New Roman"/>
          <w:sz w:val="24"/>
          <w:szCs w:val="24"/>
        </w:rPr>
      </w:pPr>
      <w:r>
        <w:rPr>
          <w:rFonts w:ascii="Times New Roman" w:hAnsi="Times New Roman"/>
          <w:sz w:val="24"/>
          <w:szCs w:val="24"/>
        </w:rPr>
        <w:t xml:space="preserve">oświadczenie dyrektora, w przypadku </w:t>
      </w:r>
      <w:r w:rsidR="0053163F" w:rsidRPr="0053163F">
        <w:rPr>
          <w:rFonts w:ascii="Times New Roman" w:hAnsi="Times New Roman"/>
          <w:sz w:val="24"/>
          <w:szCs w:val="24"/>
        </w:rPr>
        <w:t>cudzoziemca</w:t>
      </w:r>
      <w:r>
        <w:rPr>
          <w:rFonts w:ascii="Times New Roman" w:hAnsi="Times New Roman"/>
          <w:sz w:val="24"/>
          <w:szCs w:val="24"/>
        </w:rPr>
        <w:t xml:space="preserve">, że ta osoba </w:t>
      </w:r>
      <w:r w:rsidRPr="00CD6CCA">
        <w:rPr>
          <w:rFonts w:ascii="Times New Roman" w:hAnsi="Times New Roman"/>
          <w:sz w:val="24"/>
          <w:szCs w:val="24"/>
        </w:rPr>
        <w:t xml:space="preserve">posiada znajomość języka polskiego w mowie i piśmie w stopniu umożliwiającym </w:t>
      </w:r>
      <w:r>
        <w:rPr>
          <w:rFonts w:ascii="Times New Roman" w:hAnsi="Times New Roman"/>
          <w:sz w:val="24"/>
          <w:szCs w:val="24"/>
        </w:rPr>
        <w:t>wykonywanie powierzonych zadań</w:t>
      </w:r>
      <w:ins w:id="84" w:author="Piotr Gąsiorek" w:date="2025-07-17T12:49:00Z">
        <w:r w:rsidR="00917D87">
          <w:rPr>
            <w:rFonts w:ascii="Times New Roman" w:hAnsi="Times New Roman"/>
            <w:sz w:val="24"/>
            <w:szCs w:val="24"/>
          </w:rPr>
          <w:t>.</w:t>
        </w:r>
      </w:ins>
      <w:del w:id="85" w:author="Piotr Gąsiorek" w:date="2025-07-17T12:28:00Z">
        <w:r w:rsidDel="00132154">
          <w:rPr>
            <w:rFonts w:ascii="Times New Roman" w:hAnsi="Times New Roman"/>
            <w:sz w:val="24"/>
            <w:szCs w:val="24"/>
          </w:rPr>
          <w:delText>.</w:delText>
        </w:r>
      </w:del>
    </w:p>
    <w:p w14:paraId="188ABDE7" w14:textId="77777777" w:rsidR="009705BF" w:rsidRPr="006C450C" w:rsidRDefault="009C7F98" w:rsidP="005D2587">
      <w:pPr>
        <w:spacing w:after="0" w:line="240" w:lineRule="auto"/>
        <w:ind w:firstLine="357"/>
        <w:jc w:val="both"/>
        <w:rPr>
          <w:rFonts w:ascii="Times New Roman" w:hAnsi="Times New Roman"/>
          <w:sz w:val="24"/>
          <w:szCs w:val="24"/>
        </w:rPr>
      </w:pPr>
      <w:r w:rsidRPr="006C450C">
        <w:rPr>
          <w:rFonts w:ascii="Times New Roman" w:hAnsi="Times New Roman"/>
          <w:sz w:val="24"/>
          <w:szCs w:val="24"/>
        </w:rPr>
        <w:t>3. Do wniosku o wyrażenie zgody na zatrudnienie osoby niebędącej nauczycielem należy załączyć dokumenty</w:t>
      </w:r>
      <w:r w:rsidR="009705BF" w:rsidRPr="006C450C">
        <w:rPr>
          <w:rFonts w:ascii="Times New Roman" w:hAnsi="Times New Roman"/>
          <w:sz w:val="24"/>
          <w:szCs w:val="24"/>
        </w:rPr>
        <w:t>:</w:t>
      </w:r>
    </w:p>
    <w:p w14:paraId="1DA40CAE" w14:textId="1879E709" w:rsidR="009C7F98" w:rsidRPr="006C450C" w:rsidRDefault="00BC0FA1" w:rsidP="005D2587">
      <w:pPr>
        <w:pStyle w:val="Akapitzlist"/>
        <w:numPr>
          <w:ilvl w:val="0"/>
          <w:numId w:val="17"/>
        </w:numPr>
        <w:spacing w:after="0" w:line="240" w:lineRule="auto"/>
        <w:jc w:val="both"/>
        <w:rPr>
          <w:rFonts w:ascii="Times New Roman" w:hAnsi="Times New Roman"/>
          <w:sz w:val="24"/>
          <w:szCs w:val="24"/>
        </w:rPr>
      </w:pPr>
      <w:r w:rsidRPr="006C450C">
        <w:rPr>
          <w:rFonts w:ascii="Times New Roman" w:hAnsi="Times New Roman"/>
          <w:sz w:val="24"/>
          <w:szCs w:val="24"/>
        </w:rPr>
        <w:t xml:space="preserve">uwierzytelnione </w:t>
      </w:r>
      <w:r w:rsidR="00E600FB" w:rsidRPr="006C450C">
        <w:rPr>
          <w:rFonts w:ascii="Times New Roman" w:hAnsi="Times New Roman"/>
          <w:sz w:val="24"/>
          <w:szCs w:val="24"/>
        </w:rPr>
        <w:t xml:space="preserve">przez dyrektora </w:t>
      </w:r>
      <w:r w:rsidR="007401ED" w:rsidRPr="006C450C">
        <w:rPr>
          <w:rFonts w:ascii="Times New Roman" w:hAnsi="Times New Roman"/>
          <w:sz w:val="24"/>
          <w:szCs w:val="24"/>
        </w:rPr>
        <w:t>kopie</w:t>
      </w:r>
      <w:r w:rsidRPr="006C450C">
        <w:rPr>
          <w:rFonts w:ascii="Times New Roman" w:hAnsi="Times New Roman"/>
          <w:sz w:val="24"/>
          <w:szCs w:val="24"/>
        </w:rPr>
        <w:t xml:space="preserve"> dokumentów </w:t>
      </w:r>
      <w:r w:rsidR="009C7F98" w:rsidRPr="006C450C">
        <w:rPr>
          <w:rFonts w:ascii="Times New Roman" w:hAnsi="Times New Roman"/>
          <w:sz w:val="24"/>
          <w:szCs w:val="24"/>
        </w:rPr>
        <w:t>potwierdzając</w:t>
      </w:r>
      <w:r w:rsidRPr="006C450C">
        <w:rPr>
          <w:rFonts w:ascii="Times New Roman" w:hAnsi="Times New Roman"/>
          <w:sz w:val="24"/>
          <w:szCs w:val="24"/>
        </w:rPr>
        <w:t>ych</w:t>
      </w:r>
      <w:r w:rsidR="00481C83" w:rsidRPr="006C450C">
        <w:rPr>
          <w:rFonts w:ascii="Times New Roman" w:hAnsi="Times New Roman"/>
          <w:sz w:val="24"/>
          <w:szCs w:val="24"/>
        </w:rPr>
        <w:t xml:space="preserve"> posiadany przez</w:t>
      </w:r>
      <w:r w:rsidR="00481C83" w:rsidRPr="006C450C">
        <w:rPr>
          <w:rFonts w:ascii="Times New Roman" w:hAnsi="Times New Roman"/>
          <w:sz w:val="24"/>
          <w:szCs w:val="24"/>
        </w:rPr>
        <w:br/>
      </w:r>
      <w:r w:rsidR="007401ED" w:rsidRPr="006C450C">
        <w:rPr>
          <w:rFonts w:ascii="Times New Roman" w:hAnsi="Times New Roman"/>
          <w:sz w:val="24"/>
          <w:szCs w:val="24"/>
        </w:rPr>
        <w:t>t</w:t>
      </w:r>
      <w:r w:rsidR="003843CA">
        <w:rPr>
          <w:rFonts w:ascii="Times New Roman" w:hAnsi="Times New Roman"/>
          <w:sz w:val="24"/>
          <w:szCs w:val="24"/>
        </w:rPr>
        <w:t>ę</w:t>
      </w:r>
      <w:r w:rsidR="009C7F98" w:rsidRPr="006C450C">
        <w:rPr>
          <w:rFonts w:ascii="Times New Roman" w:hAnsi="Times New Roman"/>
          <w:sz w:val="24"/>
          <w:szCs w:val="24"/>
        </w:rPr>
        <w:t xml:space="preserve"> osobę poziom wykształcenia</w:t>
      </w:r>
      <w:r w:rsidR="003843CA">
        <w:rPr>
          <w:rFonts w:ascii="Times New Roman" w:hAnsi="Times New Roman"/>
          <w:sz w:val="24"/>
          <w:szCs w:val="24"/>
        </w:rPr>
        <w:t xml:space="preserve"> </w:t>
      </w:r>
      <w:r w:rsidR="003843CA" w:rsidRPr="002E781B">
        <w:rPr>
          <w:rFonts w:ascii="Times New Roman" w:hAnsi="Times New Roman"/>
          <w:sz w:val="24"/>
          <w:szCs w:val="24"/>
        </w:rPr>
        <w:t>(</w:t>
      </w:r>
      <w:ins w:id="86" w:author="Piotr Gąsiorek" w:date="2025-07-17T12:12:00Z">
        <w:r w:rsidR="00C17908">
          <w:rPr>
            <w:rFonts w:ascii="Times New Roman" w:hAnsi="Times New Roman"/>
            <w:sz w:val="24"/>
            <w:szCs w:val="24"/>
          </w:rPr>
          <w:t>w tym d</w:t>
        </w:r>
        <w:r w:rsidR="00C17908" w:rsidRPr="002E781B">
          <w:rPr>
            <w:rFonts w:ascii="Times New Roman" w:hAnsi="Times New Roman"/>
            <w:sz w:val="24"/>
            <w:szCs w:val="24"/>
          </w:rPr>
          <w:t>yplomy ukończenia studiów wraz</w:t>
        </w:r>
      </w:ins>
      <w:ins w:id="87" w:author="Piotr Gąsiorek" w:date="2025-07-17T12:56:00Z">
        <w:r w:rsidR="00917D87">
          <w:rPr>
            <w:rFonts w:ascii="Times New Roman" w:hAnsi="Times New Roman"/>
            <w:sz w:val="24"/>
            <w:szCs w:val="24"/>
          </w:rPr>
          <w:br/>
        </w:r>
      </w:ins>
      <w:ins w:id="88" w:author="Piotr Gąsiorek" w:date="2025-07-17T12:12:00Z">
        <w:r w:rsidR="00C17908" w:rsidRPr="002E781B">
          <w:rPr>
            <w:rFonts w:ascii="Times New Roman" w:hAnsi="Times New Roman"/>
            <w:sz w:val="24"/>
            <w:szCs w:val="24"/>
          </w:rPr>
          <w:t>z suplementami</w:t>
        </w:r>
        <w:r w:rsidR="00C17908">
          <w:rPr>
            <w:rFonts w:ascii="Times New Roman" w:hAnsi="Times New Roman"/>
            <w:sz w:val="24"/>
            <w:szCs w:val="24"/>
          </w:rPr>
          <w:t>, świadectwa ukończenia kursów kwalifikacyjnych</w:t>
        </w:r>
      </w:ins>
      <w:del w:id="89" w:author="Piotr Gąsiorek" w:date="2025-07-17T12:12:00Z">
        <w:r w:rsidR="003843CA" w:rsidDel="00C17908">
          <w:rPr>
            <w:rFonts w:ascii="Times New Roman" w:hAnsi="Times New Roman"/>
            <w:sz w:val="24"/>
            <w:szCs w:val="24"/>
          </w:rPr>
          <w:delText>np. d</w:delText>
        </w:r>
        <w:r w:rsidR="003843CA" w:rsidRPr="002E781B" w:rsidDel="00C17908">
          <w:rPr>
            <w:rFonts w:ascii="Times New Roman" w:hAnsi="Times New Roman"/>
            <w:sz w:val="24"/>
            <w:szCs w:val="24"/>
          </w:rPr>
          <w:delText>yplomy ukończenia studiów wyższych</w:delText>
        </w:r>
        <w:r w:rsidR="003843CA" w:rsidDel="00C17908">
          <w:rPr>
            <w:rFonts w:ascii="Times New Roman" w:hAnsi="Times New Roman"/>
            <w:sz w:val="24"/>
            <w:szCs w:val="24"/>
          </w:rPr>
          <w:delText xml:space="preserve"> licencjackich, magisterskich </w:delText>
        </w:r>
        <w:r w:rsidR="003843CA" w:rsidRPr="002E781B" w:rsidDel="00C17908">
          <w:rPr>
            <w:rFonts w:ascii="Times New Roman" w:hAnsi="Times New Roman"/>
            <w:sz w:val="24"/>
            <w:szCs w:val="24"/>
          </w:rPr>
          <w:delText>wraz z suplementami do dyplomów</w:delText>
        </w:r>
      </w:del>
      <w:r w:rsidR="003843CA" w:rsidRPr="002E781B">
        <w:rPr>
          <w:rFonts w:ascii="Times New Roman" w:hAnsi="Times New Roman"/>
          <w:sz w:val="24"/>
          <w:szCs w:val="24"/>
        </w:rPr>
        <w:t>)</w:t>
      </w:r>
      <w:r w:rsidR="003843CA" w:rsidRPr="006C450C">
        <w:rPr>
          <w:rFonts w:ascii="Times New Roman" w:hAnsi="Times New Roman"/>
          <w:sz w:val="24"/>
          <w:szCs w:val="24"/>
        </w:rPr>
        <w:t xml:space="preserve"> </w:t>
      </w:r>
      <w:r w:rsidR="009C7F98" w:rsidRPr="006C450C">
        <w:rPr>
          <w:rFonts w:ascii="Times New Roman" w:hAnsi="Times New Roman"/>
          <w:sz w:val="24"/>
          <w:szCs w:val="24"/>
        </w:rPr>
        <w:t>oraz przygotowa</w:t>
      </w:r>
      <w:r w:rsidR="009705BF" w:rsidRPr="006C450C">
        <w:rPr>
          <w:rFonts w:ascii="Times New Roman" w:hAnsi="Times New Roman"/>
          <w:sz w:val="24"/>
          <w:szCs w:val="24"/>
        </w:rPr>
        <w:t>n</w:t>
      </w:r>
      <w:r w:rsidR="00481C83" w:rsidRPr="006C450C">
        <w:rPr>
          <w:rFonts w:ascii="Times New Roman" w:hAnsi="Times New Roman"/>
          <w:sz w:val="24"/>
          <w:szCs w:val="24"/>
        </w:rPr>
        <w:t>ie do prowadzenia danych zajęć,</w:t>
      </w:r>
      <w:r w:rsidR="003843CA">
        <w:rPr>
          <w:rFonts w:ascii="Times New Roman" w:hAnsi="Times New Roman"/>
          <w:sz w:val="24"/>
          <w:szCs w:val="24"/>
        </w:rPr>
        <w:t xml:space="preserve"> </w:t>
      </w:r>
      <w:r w:rsidR="009705BF" w:rsidRPr="006C450C">
        <w:rPr>
          <w:rFonts w:ascii="Times New Roman" w:hAnsi="Times New Roman"/>
          <w:sz w:val="24"/>
          <w:szCs w:val="24"/>
        </w:rPr>
        <w:t xml:space="preserve">w przypadku uzupełniania kwalifikacji aktualne zaświadczenie </w:t>
      </w:r>
      <w:del w:id="90" w:author="Piotr Gąsiorek" w:date="2025-07-17T12:08:00Z">
        <w:r w:rsidR="003843CA" w:rsidDel="00C17908">
          <w:rPr>
            <w:rFonts w:ascii="Times New Roman" w:hAnsi="Times New Roman"/>
            <w:sz w:val="24"/>
            <w:szCs w:val="24"/>
          </w:rPr>
          <w:delText xml:space="preserve">                              </w:delText>
        </w:r>
      </w:del>
      <w:r w:rsidR="009705BF" w:rsidRPr="006C450C">
        <w:rPr>
          <w:rFonts w:ascii="Times New Roman" w:hAnsi="Times New Roman"/>
          <w:sz w:val="24"/>
          <w:szCs w:val="24"/>
        </w:rPr>
        <w:t>o kontynuowaniu nauki;</w:t>
      </w:r>
    </w:p>
    <w:p w14:paraId="398726CF" w14:textId="0DEF9C44" w:rsidR="009705BF" w:rsidRPr="006C450C" w:rsidRDefault="00D94DC7" w:rsidP="005D2587">
      <w:pPr>
        <w:pStyle w:val="Akapitzlist"/>
        <w:numPr>
          <w:ilvl w:val="0"/>
          <w:numId w:val="17"/>
        </w:numPr>
        <w:spacing w:after="0" w:line="240" w:lineRule="auto"/>
        <w:jc w:val="both"/>
        <w:rPr>
          <w:rFonts w:ascii="Times New Roman" w:hAnsi="Times New Roman"/>
          <w:sz w:val="24"/>
          <w:szCs w:val="24"/>
        </w:rPr>
      </w:pPr>
      <w:ins w:id="91" w:author="Piotr Gąsiorek" w:date="2025-07-17T12:25:00Z">
        <w:r w:rsidRPr="00D94DC7">
          <w:rPr>
            <w:rFonts w:ascii="Times New Roman" w:hAnsi="Times New Roman"/>
            <w:sz w:val="24"/>
            <w:szCs w:val="24"/>
          </w:rPr>
          <w:t xml:space="preserve">wydruk oferty pracy, na okres nie krótszy niż 7 dni, w bazie ofert pracy </w:t>
        </w:r>
        <w:proofErr w:type="spellStart"/>
        <w:r w:rsidRPr="00D94DC7">
          <w:rPr>
            <w:rFonts w:ascii="Times New Roman" w:hAnsi="Times New Roman"/>
            <w:sz w:val="24"/>
            <w:szCs w:val="24"/>
          </w:rPr>
          <w:t>ePraca</w:t>
        </w:r>
        <w:proofErr w:type="spellEnd"/>
        <w:r w:rsidRPr="00D94DC7">
          <w:rPr>
            <w:rFonts w:ascii="Times New Roman" w:hAnsi="Times New Roman"/>
            <w:sz w:val="24"/>
            <w:szCs w:val="24"/>
          </w:rPr>
          <w:t>. Wydruk oferty pracy może być dołączony do wniosku o wyrażenie zgody na zatrudnienie po upływie 14 dni od pierwszego dnia publikacji oferty pracy</w:t>
        </w:r>
      </w:ins>
      <w:del w:id="92" w:author="Piotr Gąsiorek" w:date="2025-07-17T12:25:00Z">
        <w:r w:rsidR="007D4AC1" w:rsidDel="00D94DC7">
          <w:rPr>
            <w:rFonts w:ascii="Times New Roman" w:hAnsi="Times New Roman"/>
            <w:sz w:val="24"/>
            <w:szCs w:val="24"/>
          </w:rPr>
          <w:delText>potwierdzenie złożonej we właściwym urzędzie pracy oferty pracy do zajmowania stanowiska,</w:delText>
        </w:r>
        <w:r w:rsidR="007D4AC1" w:rsidRPr="007D4AC1" w:rsidDel="00D94DC7">
          <w:delText xml:space="preserve"> </w:delText>
        </w:r>
        <w:r w:rsidR="007D4AC1" w:rsidRPr="007D4AC1" w:rsidDel="00D94DC7">
          <w:rPr>
            <w:rFonts w:ascii="Times New Roman" w:hAnsi="Times New Roman"/>
            <w:sz w:val="24"/>
            <w:szCs w:val="24"/>
          </w:rPr>
          <w:delText>które dyrektor zamierza powierzyć osobie niebędącej nauczycielem</w:delText>
        </w:r>
        <w:r w:rsidR="007D4AC1" w:rsidDel="00D94DC7">
          <w:rPr>
            <w:rFonts w:ascii="Times New Roman" w:hAnsi="Times New Roman"/>
            <w:sz w:val="24"/>
            <w:szCs w:val="24"/>
          </w:rPr>
          <w:delText xml:space="preserve"> wraz </w:delText>
        </w:r>
      </w:del>
      <w:del w:id="93" w:author="Piotr Gąsiorek" w:date="2025-07-17T12:08:00Z">
        <w:r w:rsidR="007D4AC1" w:rsidDel="00C17908">
          <w:rPr>
            <w:rFonts w:ascii="Times New Roman" w:hAnsi="Times New Roman"/>
            <w:sz w:val="24"/>
            <w:szCs w:val="24"/>
          </w:rPr>
          <w:delText xml:space="preserve">                 </w:delText>
        </w:r>
      </w:del>
      <w:del w:id="94" w:author="Piotr Gąsiorek" w:date="2025-07-17T12:25:00Z">
        <w:r w:rsidR="007D4AC1" w:rsidDel="00D94DC7">
          <w:rPr>
            <w:rFonts w:ascii="Times New Roman" w:hAnsi="Times New Roman"/>
            <w:sz w:val="24"/>
            <w:szCs w:val="24"/>
          </w:rPr>
          <w:delText xml:space="preserve">z </w:delText>
        </w:r>
      </w:del>
      <w:del w:id="95" w:author="Piotr Gąsiorek" w:date="2025-07-17T12:14:00Z">
        <w:r w:rsidR="007D4AC1" w:rsidDel="00654A8D">
          <w:rPr>
            <w:rFonts w:ascii="Times New Roman" w:hAnsi="Times New Roman"/>
            <w:sz w:val="24"/>
            <w:szCs w:val="24"/>
          </w:rPr>
          <w:delText xml:space="preserve"> </w:delText>
        </w:r>
      </w:del>
      <w:del w:id="96" w:author="Piotr Gąsiorek" w:date="2025-07-17T12:25:00Z">
        <w:r w:rsidR="007401ED" w:rsidRPr="006C450C" w:rsidDel="00D94DC7">
          <w:rPr>
            <w:rFonts w:ascii="Times New Roman" w:hAnsi="Times New Roman"/>
            <w:sz w:val="24"/>
            <w:szCs w:val="24"/>
          </w:rPr>
          <w:delText>zaświadczenie</w:delText>
        </w:r>
        <w:r w:rsidR="007D4AC1" w:rsidDel="00D94DC7">
          <w:rPr>
            <w:rFonts w:ascii="Times New Roman" w:hAnsi="Times New Roman"/>
            <w:sz w:val="24"/>
            <w:szCs w:val="24"/>
          </w:rPr>
          <w:delText>m</w:delText>
        </w:r>
        <w:r w:rsidR="007401ED" w:rsidRPr="006C450C" w:rsidDel="00D94DC7">
          <w:rPr>
            <w:rFonts w:ascii="Times New Roman" w:hAnsi="Times New Roman"/>
            <w:sz w:val="24"/>
            <w:szCs w:val="24"/>
          </w:rPr>
          <w:delText xml:space="preserve"> właściwego urzędu pracy potwierdzające brak zarejestrowanych nauczycieli posiadających wymagane kwalifikacje do zajmowania stanowiska, które dyrektor zamierza powierzyć osobie niebędącej nauczycielem</w:delText>
        </w:r>
      </w:del>
      <w:r w:rsidR="009705BF" w:rsidRPr="006C450C">
        <w:rPr>
          <w:rFonts w:ascii="Times New Roman" w:hAnsi="Times New Roman"/>
          <w:sz w:val="24"/>
          <w:szCs w:val="24"/>
        </w:rPr>
        <w:t>;</w:t>
      </w:r>
    </w:p>
    <w:p w14:paraId="4E1FE275" w14:textId="69444C17" w:rsidR="007D4AC1" w:rsidRDefault="00654A8D" w:rsidP="005D2587">
      <w:pPr>
        <w:pStyle w:val="Akapitzlist"/>
        <w:numPr>
          <w:ilvl w:val="0"/>
          <w:numId w:val="17"/>
        </w:numPr>
        <w:spacing w:after="0" w:line="240" w:lineRule="auto"/>
        <w:jc w:val="both"/>
        <w:rPr>
          <w:rFonts w:ascii="Times New Roman" w:hAnsi="Times New Roman"/>
          <w:sz w:val="24"/>
          <w:szCs w:val="24"/>
        </w:rPr>
        <w:pPrChange w:id="97" w:author="Piotr Gąsiorek" w:date="2025-07-17T11:48:00Z">
          <w:pPr>
            <w:pStyle w:val="Akapitzlist"/>
            <w:numPr>
              <w:numId w:val="17"/>
            </w:numPr>
            <w:ind w:left="360" w:hanging="360"/>
            <w:jc w:val="both"/>
          </w:pPr>
        </w:pPrChange>
      </w:pPr>
      <w:ins w:id="98" w:author="Piotr Gąsiorek" w:date="2025-07-17T12:12:00Z">
        <w:r w:rsidRPr="006C450C">
          <w:rPr>
            <w:rFonts w:ascii="Times New Roman" w:hAnsi="Times New Roman"/>
            <w:sz w:val="24"/>
            <w:szCs w:val="24"/>
          </w:rPr>
          <w:t>wydruk zgłoszenia wolnego stanowiska pracy</w:t>
        </w:r>
        <w:r>
          <w:rPr>
            <w:rFonts w:ascii="Times New Roman" w:hAnsi="Times New Roman"/>
            <w:sz w:val="24"/>
            <w:szCs w:val="24"/>
          </w:rPr>
          <w:t>,</w:t>
        </w:r>
        <w:r w:rsidRPr="006C450C">
          <w:rPr>
            <w:rFonts w:ascii="Times New Roman" w:hAnsi="Times New Roman"/>
            <w:sz w:val="24"/>
            <w:szCs w:val="24"/>
          </w:rPr>
          <w:t xml:space="preserve"> </w:t>
        </w:r>
        <w:r>
          <w:rPr>
            <w:rFonts w:ascii="Times New Roman" w:hAnsi="Times New Roman"/>
            <w:sz w:val="24"/>
            <w:szCs w:val="24"/>
          </w:rPr>
          <w:t>na okres nie krótszy niż 7 dni,</w:t>
        </w:r>
        <w:r w:rsidRPr="006C450C">
          <w:rPr>
            <w:rFonts w:ascii="Times New Roman" w:hAnsi="Times New Roman"/>
            <w:sz w:val="24"/>
            <w:szCs w:val="24"/>
          </w:rPr>
          <w:t xml:space="preserve"> w </w:t>
        </w:r>
        <w:r>
          <w:rPr>
            <w:rFonts w:ascii="Times New Roman" w:hAnsi="Times New Roman"/>
            <w:sz w:val="24"/>
            <w:szCs w:val="24"/>
          </w:rPr>
          <w:t xml:space="preserve">aplikacji </w:t>
        </w:r>
        <w:r w:rsidRPr="006C450C">
          <w:rPr>
            <w:rFonts w:ascii="Times New Roman" w:hAnsi="Times New Roman"/>
            <w:sz w:val="24"/>
            <w:szCs w:val="24"/>
          </w:rPr>
          <w:t>„</w:t>
        </w:r>
        <w:r>
          <w:rPr>
            <w:rFonts w:ascii="Times New Roman" w:hAnsi="Times New Roman"/>
            <w:sz w:val="24"/>
            <w:szCs w:val="24"/>
          </w:rPr>
          <w:t>Informacja o wolnych stanowiskach pracy w jednostkach systemy oświaty</w:t>
        </w:r>
        <w:r w:rsidRPr="006C450C">
          <w:rPr>
            <w:rFonts w:ascii="Times New Roman" w:hAnsi="Times New Roman"/>
            <w:sz w:val="24"/>
            <w:szCs w:val="24"/>
          </w:rPr>
          <w:t>”</w:t>
        </w:r>
        <w:r>
          <w:rPr>
            <w:rFonts w:ascii="Times New Roman" w:hAnsi="Times New Roman"/>
            <w:sz w:val="24"/>
            <w:szCs w:val="24"/>
          </w:rPr>
          <w:t xml:space="preserve">, </w:t>
        </w:r>
        <w:r w:rsidRPr="006C450C">
          <w:rPr>
            <w:rFonts w:ascii="Times New Roman" w:hAnsi="Times New Roman"/>
            <w:sz w:val="24"/>
            <w:szCs w:val="24"/>
          </w:rPr>
          <w:t>dostępn</w:t>
        </w:r>
        <w:r>
          <w:rPr>
            <w:rFonts w:ascii="Times New Roman" w:hAnsi="Times New Roman"/>
            <w:sz w:val="24"/>
            <w:szCs w:val="24"/>
          </w:rPr>
          <w:t>ego</w:t>
        </w:r>
        <w:r w:rsidRPr="006C450C">
          <w:rPr>
            <w:rFonts w:ascii="Times New Roman" w:hAnsi="Times New Roman"/>
            <w:sz w:val="24"/>
            <w:szCs w:val="24"/>
          </w:rPr>
          <w:t xml:space="preserve"> na stronie </w:t>
        </w:r>
        <w:r>
          <w:rPr>
            <w:rFonts w:ascii="Times New Roman" w:hAnsi="Times New Roman"/>
            <w:sz w:val="24"/>
            <w:szCs w:val="24"/>
          </w:rPr>
          <w:t>Strefa Pracownika Systemu Informacji Oświatowej</w:t>
        </w:r>
        <w:r w:rsidRPr="006C450C">
          <w:rPr>
            <w:rFonts w:ascii="Times New Roman" w:hAnsi="Times New Roman"/>
            <w:sz w:val="24"/>
            <w:szCs w:val="24"/>
          </w:rPr>
          <w:t xml:space="preserve">. </w:t>
        </w:r>
        <w:r>
          <w:rPr>
            <w:rFonts w:ascii="Times New Roman" w:hAnsi="Times New Roman"/>
            <w:sz w:val="24"/>
            <w:szCs w:val="24"/>
          </w:rPr>
          <w:t xml:space="preserve">Wydruk zgłoszenia może być dołączony do wniosku o wyrażenie zgody na zatrudnienie po upływie </w:t>
        </w:r>
      </w:ins>
      <w:ins w:id="99" w:author="Piotr Gąsiorek" w:date="2025-07-17T12:20:00Z">
        <w:r>
          <w:rPr>
            <w:rFonts w:ascii="Times New Roman" w:hAnsi="Times New Roman"/>
            <w:sz w:val="24"/>
            <w:szCs w:val="24"/>
          </w:rPr>
          <w:t>14</w:t>
        </w:r>
      </w:ins>
      <w:ins w:id="100" w:author="Piotr Gąsiorek" w:date="2025-07-17T12:12:00Z">
        <w:r>
          <w:rPr>
            <w:rFonts w:ascii="Times New Roman" w:hAnsi="Times New Roman"/>
            <w:sz w:val="24"/>
            <w:szCs w:val="24"/>
          </w:rPr>
          <w:t xml:space="preserve"> dni od </w:t>
        </w:r>
      </w:ins>
      <w:ins w:id="101" w:author="Piotr Gąsiorek" w:date="2025-07-17T12:20:00Z">
        <w:r>
          <w:rPr>
            <w:rFonts w:ascii="Times New Roman" w:hAnsi="Times New Roman"/>
            <w:sz w:val="24"/>
            <w:szCs w:val="24"/>
          </w:rPr>
          <w:t>pierwszego</w:t>
        </w:r>
      </w:ins>
      <w:ins w:id="102" w:author="Piotr Gąsiorek" w:date="2025-07-17T12:12:00Z">
        <w:r>
          <w:rPr>
            <w:rFonts w:ascii="Times New Roman" w:hAnsi="Times New Roman"/>
            <w:sz w:val="24"/>
            <w:szCs w:val="24"/>
          </w:rPr>
          <w:t xml:space="preserve"> dnia publikacji zgłoszenia</w:t>
        </w:r>
      </w:ins>
      <w:del w:id="103" w:author="Piotr Gąsiorek" w:date="2025-07-17T12:12:00Z">
        <w:r w:rsidR="007D4AC1" w:rsidRPr="007D4AC1" w:rsidDel="00654A8D">
          <w:rPr>
            <w:rFonts w:ascii="Times New Roman" w:hAnsi="Times New Roman"/>
            <w:sz w:val="24"/>
            <w:szCs w:val="24"/>
          </w:rPr>
          <w:delText>wydruk zgłoszenia przez dyrektora wolnego stanowiska pracy w aplikacji</w:delText>
        </w:r>
        <w:r w:rsidR="007D4AC1" w:rsidDel="00654A8D">
          <w:rPr>
            <w:rFonts w:ascii="Times New Roman" w:hAnsi="Times New Roman"/>
            <w:sz w:val="24"/>
            <w:szCs w:val="24"/>
          </w:rPr>
          <w:delText xml:space="preserve"> </w:delText>
        </w:r>
      </w:del>
      <w:del w:id="104" w:author="Piotr Gąsiorek" w:date="2025-07-17T12:08:00Z">
        <w:r w:rsidR="007D4AC1" w:rsidRPr="007D4AC1" w:rsidDel="00C17908">
          <w:rPr>
            <w:rFonts w:ascii="Times New Roman" w:hAnsi="Times New Roman"/>
            <w:sz w:val="24"/>
            <w:szCs w:val="24"/>
          </w:rPr>
          <w:delText xml:space="preserve">             </w:delText>
        </w:r>
        <w:r w:rsidR="007D4AC1" w:rsidDel="00C17908">
          <w:rPr>
            <w:rFonts w:ascii="Times New Roman" w:hAnsi="Times New Roman"/>
            <w:sz w:val="24"/>
            <w:szCs w:val="24"/>
          </w:rPr>
          <w:delText xml:space="preserve">                     </w:delText>
        </w:r>
      </w:del>
      <w:del w:id="105" w:author="Piotr Gąsiorek" w:date="2025-07-17T12:12:00Z">
        <w:r w:rsidR="007D4AC1" w:rsidRPr="007D4AC1" w:rsidDel="00654A8D">
          <w:rPr>
            <w:rFonts w:ascii="Times New Roman" w:hAnsi="Times New Roman"/>
            <w:sz w:val="24"/>
            <w:szCs w:val="24"/>
          </w:rPr>
          <w:delText xml:space="preserve">pn. </w:delText>
        </w:r>
      </w:del>
      <w:del w:id="106" w:author="Piotr Gąsiorek" w:date="2025-07-17T12:08:00Z">
        <w:r w:rsidR="007D4AC1" w:rsidRPr="007D4AC1" w:rsidDel="00C17908">
          <w:rPr>
            <w:rFonts w:ascii="Times New Roman" w:hAnsi="Times New Roman"/>
            <w:sz w:val="24"/>
            <w:szCs w:val="24"/>
          </w:rPr>
          <w:delText xml:space="preserve"> </w:delText>
        </w:r>
      </w:del>
      <w:del w:id="107" w:author="Piotr Gąsiorek" w:date="2025-07-17T12:12:00Z">
        <w:r w:rsidR="007D4AC1" w:rsidRPr="007D4AC1" w:rsidDel="00654A8D">
          <w:rPr>
            <w:rFonts w:ascii="Times New Roman" w:hAnsi="Times New Roman"/>
            <w:sz w:val="24"/>
            <w:szCs w:val="24"/>
          </w:rPr>
          <w:delText>„Informacja o wolnych stanowiskach pracy w jednostkach  systemy oświaty” dostępnym na stronie Strefa Pracownika Systemu Informacji Oświatowej. Zgłoszenie powinno zostać zamieszczone w terminie nie krótszym niż 7 dni przed wysłaniem</w:delText>
        </w:r>
      </w:del>
      <w:del w:id="108" w:author="Piotr Gąsiorek" w:date="2025-07-17T12:08:00Z">
        <w:r w:rsidR="007D4AC1" w:rsidRPr="007D4AC1" w:rsidDel="00C17908">
          <w:rPr>
            <w:rFonts w:ascii="Times New Roman" w:hAnsi="Times New Roman"/>
            <w:sz w:val="24"/>
            <w:szCs w:val="24"/>
          </w:rPr>
          <w:delText xml:space="preserve"> </w:delText>
        </w:r>
        <w:r w:rsidR="00C67FD1" w:rsidDel="00C17908">
          <w:rPr>
            <w:rFonts w:ascii="Times New Roman" w:hAnsi="Times New Roman"/>
            <w:sz w:val="24"/>
            <w:szCs w:val="24"/>
          </w:rPr>
          <w:delText xml:space="preserve">                  </w:delText>
        </w:r>
      </w:del>
      <w:del w:id="109" w:author="Piotr Gąsiorek" w:date="2025-07-17T12:12:00Z">
        <w:r w:rsidR="00C67FD1" w:rsidDel="00654A8D">
          <w:rPr>
            <w:rFonts w:ascii="Times New Roman" w:hAnsi="Times New Roman"/>
            <w:sz w:val="24"/>
            <w:szCs w:val="24"/>
          </w:rPr>
          <w:delText xml:space="preserve"> </w:delText>
        </w:r>
        <w:r w:rsidR="007D4AC1" w:rsidRPr="007D4AC1" w:rsidDel="00654A8D">
          <w:rPr>
            <w:rFonts w:ascii="Times New Roman" w:hAnsi="Times New Roman"/>
            <w:sz w:val="24"/>
            <w:szCs w:val="24"/>
          </w:rPr>
          <w:delText>do Kuratorium wniosku o wyrażenie zgody</w:delText>
        </w:r>
        <w:r w:rsidR="0053163F" w:rsidDel="00654A8D">
          <w:rPr>
            <w:rFonts w:ascii="Times New Roman" w:hAnsi="Times New Roman"/>
            <w:sz w:val="24"/>
            <w:szCs w:val="24"/>
          </w:rPr>
          <w:delText xml:space="preserve"> </w:delText>
        </w:r>
        <w:r w:rsidR="007D4AC1" w:rsidRPr="007D4AC1" w:rsidDel="00654A8D">
          <w:rPr>
            <w:rFonts w:ascii="Times New Roman" w:hAnsi="Times New Roman"/>
            <w:sz w:val="24"/>
            <w:szCs w:val="24"/>
          </w:rPr>
          <w:delText>na zatrudnienie oraz z terminem zakończenia publikacji nie krótszym niż 7 dni</w:delText>
        </w:r>
      </w:del>
      <w:ins w:id="110" w:author="Piotr Gąsiorek" w:date="2025-07-17T12:12:00Z">
        <w:r>
          <w:rPr>
            <w:rFonts w:ascii="Times New Roman" w:hAnsi="Times New Roman"/>
            <w:sz w:val="24"/>
            <w:szCs w:val="24"/>
          </w:rPr>
          <w:t>;</w:t>
        </w:r>
      </w:ins>
      <w:del w:id="111" w:author="Piotr Gąsiorek" w:date="2025-07-17T12:12:00Z">
        <w:r w:rsidR="007D4AC1" w:rsidRPr="007D4AC1" w:rsidDel="00654A8D">
          <w:rPr>
            <w:rFonts w:ascii="Times New Roman" w:hAnsi="Times New Roman"/>
            <w:sz w:val="24"/>
            <w:szCs w:val="24"/>
          </w:rPr>
          <w:delText>.</w:delText>
        </w:r>
      </w:del>
    </w:p>
    <w:p w14:paraId="6F3821A1" w14:textId="261CC594" w:rsidR="00C67FD1" w:rsidRPr="00C67FD1" w:rsidRDefault="00C67FD1" w:rsidP="005D2587">
      <w:pPr>
        <w:pStyle w:val="Akapitzlist"/>
        <w:numPr>
          <w:ilvl w:val="0"/>
          <w:numId w:val="17"/>
        </w:numPr>
        <w:spacing w:after="0" w:line="240" w:lineRule="auto"/>
        <w:jc w:val="both"/>
        <w:rPr>
          <w:rFonts w:ascii="Times New Roman" w:hAnsi="Times New Roman"/>
          <w:sz w:val="24"/>
          <w:szCs w:val="24"/>
        </w:rPr>
        <w:pPrChange w:id="112" w:author="Piotr Gąsiorek" w:date="2025-07-17T11:48:00Z">
          <w:pPr>
            <w:pStyle w:val="Akapitzlist"/>
            <w:numPr>
              <w:numId w:val="17"/>
            </w:numPr>
            <w:ind w:left="360" w:hanging="360"/>
            <w:jc w:val="both"/>
          </w:pPr>
        </w:pPrChange>
      </w:pPr>
      <w:r w:rsidRPr="00C67FD1">
        <w:rPr>
          <w:rFonts w:ascii="Times New Roman" w:hAnsi="Times New Roman"/>
          <w:sz w:val="24"/>
          <w:szCs w:val="24"/>
        </w:rPr>
        <w:t xml:space="preserve">oświadczenie dyrektora w przypadku </w:t>
      </w:r>
      <w:r w:rsidR="0053163F" w:rsidRPr="00C67FD1">
        <w:rPr>
          <w:rFonts w:ascii="Times New Roman" w:hAnsi="Times New Roman"/>
          <w:sz w:val="24"/>
          <w:szCs w:val="24"/>
        </w:rPr>
        <w:t>cudzoziemca</w:t>
      </w:r>
      <w:r w:rsidRPr="00C67FD1">
        <w:rPr>
          <w:rFonts w:ascii="Times New Roman" w:hAnsi="Times New Roman"/>
          <w:sz w:val="24"/>
          <w:szCs w:val="24"/>
        </w:rPr>
        <w:t>, że ta osoba posiada znajomość języka polskiego w mowie i piśmie w stopniu umożliwiającym wykonywanie powierzonych zadań.</w:t>
      </w:r>
    </w:p>
    <w:p w14:paraId="35889912" w14:textId="77777777" w:rsidR="005D2587" w:rsidRDefault="005D2587" w:rsidP="005D2587">
      <w:pPr>
        <w:spacing w:after="0" w:line="240" w:lineRule="auto"/>
        <w:jc w:val="both"/>
        <w:rPr>
          <w:ins w:id="113" w:author="Piotr Gąsiorek" w:date="2025-07-17T11:48:00Z"/>
          <w:rFonts w:ascii="Times New Roman" w:hAnsi="Times New Roman"/>
          <w:b/>
          <w:sz w:val="24"/>
          <w:szCs w:val="24"/>
        </w:rPr>
      </w:pPr>
    </w:p>
    <w:p w14:paraId="155FA431" w14:textId="30A498D9" w:rsidR="009C7F98" w:rsidRPr="006C450C" w:rsidRDefault="00F430EE" w:rsidP="005D2587">
      <w:pPr>
        <w:spacing w:after="0" w:line="240" w:lineRule="auto"/>
        <w:ind w:firstLine="357"/>
        <w:jc w:val="both"/>
        <w:rPr>
          <w:rFonts w:ascii="Times New Roman" w:hAnsi="Times New Roman"/>
          <w:sz w:val="24"/>
          <w:szCs w:val="24"/>
        </w:rPr>
        <w:pPrChange w:id="114" w:author="Piotr Gąsiorek" w:date="2025-07-17T11:48:00Z">
          <w:pPr>
            <w:spacing w:after="0" w:line="240" w:lineRule="auto"/>
            <w:jc w:val="both"/>
          </w:pPr>
        </w:pPrChange>
      </w:pPr>
      <w:r w:rsidRPr="006C450C">
        <w:rPr>
          <w:rFonts w:ascii="Times New Roman" w:hAnsi="Times New Roman"/>
          <w:b/>
          <w:sz w:val="24"/>
          <w:szCs w:val="24"/>
        </w:rPr>
        <w:t>§ 6</w:t>
      </w:r>
      <w:r w:rsidR="009C7F98" w:rsidRPr="006C450C">
        <w:rPr>
          <w:rFonts w:ascii="Times New Roman" w:hAnsi="Times New Roman"/>
          <w:b/>
          <w:sz w:val="24"/>
          <w:szCs w:val="24"/>
        </w:rPr>
        <w:t>.</w:t>
      </w:r>
      <w:r w:rsidR="009C7F98" w:rsidRPr="006C450C">
        <w:rPr>
          <w:rFonts w:ascii="Times New Roman" w:hAnsi="Times New Roman"/>
          <w:sz w:val="24"/>
          <w:szCs w:val="24"/>
        </w:rPr>
        <w:t xml:space="preserve"> </w:t>
      </w:r>
      <w:r w:rsidR="00314558" w:rsidRPr="006C450C">
        <w:rPr>
          <w:rFonts w:ascii="Times New Roman" w:hAnsi="Times New Roman"/>
          <w:sz w:val="24"/>
          <w:szCs w:val="24"/>
        </w:rPr>
        <w:t xml:space="preserve">1. </w:t>
      </w:r>
      <w:r w:rsidR="007613E8" w:rsidRPr="006C450C">
        <w:rPr>
          <w:rFonts w:ascii="Times New Roman" w:hAnsi="Times New Roman"/>
          <w:sz w:val="24"/>
          <w:szCs w:val="24"/>
        </w:rPr>
        <w:t>Wnioski, o których mowa w § 5 ust. 1, na zatrudnienie</w:t>
      </w:r>
      <w:r w:rsidR="009C7F98" w:rsidRPr="006C450C">
        <w:rPr>
          <w:rFonts w:ascii="Times New Roman" w:hAnsi="Times New Roman"/>
          <w:sz w:val="24"/>
          <w:szCs w:val="24"/>
        </w:rPr>
        <w:t>:</w:t>
      </w:r>
    </w:p>
    <w:p w14:paraId="112AB5AF" w14:textId="77777777" w:rsidR="009C7F98" w:rsidRPr="006C450C" w:rsidRDefault="009C7F98" w:rsidP="005D2587">
      <w:pPr>
        <w:numPr>
          <w:ilvl w:val="0"/>
          <w:numId w:val="15"/>
        </w:numPr>
        <w:spacing w:after="0" w:line="240" w:lineRule="auto"/>
        <w:jc w:val="both"/>
        <w:rPr>
          <w:rFonts w:ascii="Times New Roman" w:hAnsi="Times New Roman"/>
          <w:sz w:val="24"/>
          <w:szCs w:val="24"/>
        </w:rPr>
      </w:pPr>
      <w:r w:rsidRPr="006C450C">
        <w:rPr>
          <w:rFonts w:ascii="Times New Roman" w:hAnsi="Times New Roman"/>
          <w:sz w:val="24"/>
          <w:szCs w:val="24"/>
        </w:rPr>
        <w:t>z początkiem roku szkolnego – rozpatruje się w terminie 14 dni od dnia wpłynięcia wniosku do Lubuskiego Kuratora Oświaty;</w:t>
      </w:r>
    </w:p>
    <w:p w14:paraId="2E88B1CC" w14:textId="1203B1B1" w:rsidR="009C7F98" w:rsidRPr="006C450C" w:rsidRDefault="009C7F98" w:rsidP="005D2587">
      <w:pPr>
        <w:numPr>
          <w:ilvl w:val="0"/>
          <w:numId w:val="15"/>
        </w:numPr>
        <w:spacing w:after="0" w:line="240" w:lineRule="auto"/>
        <w:jc w:val="both"/>
        <w:rPr>
          <w:rFonts w:ascii="Times New Roman" w:hAnsi="Times New Roman"/>
          <w:sz w:val="24"/>
          <w:szCs w:val="24"/>
        </w:rPr>
      </w:pPr>
      <w:r w:rsidRPr="006C450C">
        <w:rPr>
          <w:rFonts w:ascii="Times New Roman" w:hAnsi="Times New Roman"/>
          <w:sz w:val="24"/>
          <w:szCs w:val="24"/>
        </w:rPr>
        <w:t>w trakcie roku szkolnego – rozpatruje się w terminie 7</w:t>
      </w:r>
      <w:r w:rsidR="00481C83" w:rsidRPr="006C450C">
        <w:rPr>
          <w:rFonts w:ascii="Times New Roman" w:hAnsi="Times New Roman"/>
          <w:sz w:val="24"/>
          <w:szCs w:val="24"/>
        </w:rPr>
        <w:t xml:space="preserve"> dni od dnia wpłynięcia wniosku</w:t>
      </w:r>
      <w:del w:id="115" w:author="Piotr Gąsiorek" w:date="2025-07-17T12:12:00Z">
        <w:r w:rsidR="00481C83" w:rsidRPr="006C450C" w:rsidDel="00654A8D">
          <w:rPr>
            <w:rFonts w:ascii="Times New Roman" w:hAnsi="Times New Roman"/>
            <w:sz w:val="24"/>
            <w:szCs w:val="24"/>
          </w:rPr>
          <w:br/>
        </w:r>
      </w:del>
      <w:ins w:id="116" w:author="Piotr Gąsiorek" w:date="2025-07-17T12:12:00Z">
        <w:r w:rsidR="00654A8D">
          <w:rPr>
            <w:rFonts w:ascii="Times New Roman" w:hAnsi="Times New Roman"/>
            <w:sz w:val="24"/>
            <w:szCs w:val="24"/>
          </w:rPr>
          <w:t xml:space="preserve"> </w:t>
        </w:r>
      </w:ins>
      <w:r w:rsidRPr="006C450C">
        <w:rPr>
          <w:rFonts w:ascii="Times New Roman" w:hAnsi="Times New Roman"/>
          <w:sz w:val="24"/>
          <w:szCs w:val="24"/>
        </w:rPr>
        <w:t>do Lubuskiego Kuratora Oświaty.</w:t>
      </w:r>
    </w:p>
    <w:p w14:paraId="4D19B3ED" w14:textId="56C43513" w:rsidR="00937237" w:rsidRPr="006C450C" w:rsidRDefault="00314558" w:rsidP="005D2587">
      <w:pPr>
        <w:spacing w:after="0" w:line="240" w:lineRule="auto"/>
        <w:ind w:firstLine="357"/>
        <w:jc w:val="both"/>
        <w:rPr>
          <w:rFonts w:ascii="Times New Roman" w:hAnsi="Times New Roman"/>
          <w:sz w:val="24"/>
          <w:szCs w:val="24"/>
        </w:rPr>
      </w:pPr>
      <w:r w:rsidRPr="006C450C">
        <w:rPr>
          <w:rFonts w:ascii="Times New Roman" w:hAnsi="Times New Roman"/>
          <w:sz w:val="24"/>
          <w:szCs w:val="24"/>
        </w:rPr>
        <w:t>2. W</w:t>
      </w:r>
      <w:r w:rsidR="00937237" w:rsidRPr="006C450C">
        <w:rPr>
          <w:rFonts w:ascii="Times New Roman" w:hAnsi="Times New Roman"/>
          <w:sz w:val="24"/>
          <w:szCs w:val="24"/>
        </w:rPr>
        <w:t xml:space="preserve"> przypadku konieczności uzupełnienia przez wnioskodawcę dokumentacji termin</w:t>
      </w:r>
      <w:r w:rsidR="00EE5E3D">
        <w:rPr>
          <w:rFonts w:ascii="Times New Roman" w:hAnsi="Times New Roman"/>
          <w:sz w:val="24"/>
          <w:szCs w:val="24"/>
        </w:rPr>
        <w:t>y,</w:t>
      </w:r>
      <w:r w:rsidR="00EE5E3D">
        <w:rPr>
          <w:rFonts w:ascii="Times New Roman" w:hAnsi="Times New Roman"/>
          <w:sz w:val="24"/>
          <w:szCs w:val="24"/>
        </w:rPr>
        <w:br/>
      </w:r>
      <w:r w:rsidRPr="006C450C">
        <w:rPr>
          <w:rFonts w:ascii="Times New Roman" w:hAnsi="Times New Roman"/>
          <w:sz w:val="24"/>
          <w:szCs w:val="24"/>
        </w:rPr>
        <w:t>o których mowa w ust. 1,</w:t>
      </w:r>
      <w:r w:rsidR="003C14F7" w:rsidRPr="006C450C">
        <w:rPr>
          <w:rFonts w:ascii="Times New Roman" w:hAnsi="Times New Roman"/>
          <w:sz w:val="24"/>
          <w:szCs w:val="24"/>
        </w:rPr>
        <w:t xml:space="preserve"> ulega</w:t>
      </w:r>
      <w:r w:rsidRPr="006C450C">
        <w:rPr>
          <w:rFonts w:ascii="Times New Roman" w:hAnsi="Times New Roman"/>
          <w:sz w:val="24"/>
          <w:szCs w:val="24"/>
        </w:rPr>
        <w:t>ją</w:t>
      </w:r>
      <w:r w:rsidR="003C14F7" w:rsidRPr="006C450C">
        <w:rPr>
          <w:rFonts w:ascii="Times New Roman" w:hAnsi="Times New Roman"/>
          <w:sz w:val="24"/>
          <w:szCs w:val="24"/>
        </w:rPr>
        <w:t xml:space="preserve"> przedłużeniu</w:t>
      </w:r>
      <w:r w:rsidR="00937237" w:rsidRPr="006C450C">
        <w:rPr>
          <w:rFonts w:ascii="Times New Roman" w:hAnsi="Times New Roman"/>
          <w:sz w:val="24"/>
          <w:szCs w:val="24"/>
        </w:rPr>
        <w:t xml:space="preserve">. </w:t>
      </w:r>
    </w:p>
    <w:p w14:paraId="6E187C9D" w14:textId="77777777" w:rsidR="00937237" w:rsidRPr="006C450C" w:rsidRDefault="00937237" w:rsidP="005D2587">
      <w:pPr>
        <w:spacing w:after="0" w:line="240" w:lineRule="auto"/>
        <w:jc w:val="both"/>
        <w:rPr>
          <w:rFonts w:ascii="Times New Roman" w:hAnsi="Times New Roman"/>
          <w:sz w:val="24"/>
          <w:szCs w:val="24"/>
        </w:rPr>
      </w:pPr>
    </w:p>
    <w:p w14:paraId="3C7173FE" w14:textId="1F57AFA1" w:rsidR="007613E8" w:rsidRPr="006C450C" w:rsidRDefault="00F430EE" w:rsidP="005D2587">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7</w:t>
      </w:r>
      <w:r w:rsidR="007613E8" w:rsidRPr="006C450C">
        <w:rPr>
          <w:rFonts w:ascii="Times New Roman" w:hAnsi="Times New Roman"/>
          <w:b/>
          <w:sz w:val="24"/>
          <w:szCs w:val="24"/>
        </w:rPr>
        <w:t>.</w:t>
      </w:r>
      <w:r w:rsidR="007613E8" w:rsidRPr="006C450C">
        <w:rPr>
          <w:rFonts w:ascii="Times New Roman" w:hAnsi="Times New Roman"/>
          <w:sz w:val="24"/>
          <w:szCs w:val="24"/>
        </w:rPr>
        <w:t xml:space="preserve"> Wnioski, o których mowa w § 5 ust. 1, na zatrudnienie z początkiem roku szkolnego powinny być </w:t>
      </w:r>
      <w:r w:rsidR="003470B3" w:rsidRPr="006C450C">
        <w:rPr>
          <w:rFonts w:ascii="Times New Roman" w:hAnsi="Times New Roman"/>
          <w:sz w:val="24"/>
          <w:szCs w:val="24"/>
        </w:rPr>
        <w:t xml:space="preserve">składane od </w:t>
      </w:r>
      <w:r w:rsidR="002E781B">
        <w:rPr>
          <w:rFonts w:ascii="Times New Roman" w:hAnsi="Times New Roman"/>
          <w:sz w:val="24"/>
          <w:szCs w:val="24"/>
        </w:rPr>
        <w:t xml:space="preserve">1 </w:t>
      </w:r>
      <w:r w:rsidR="003470B3" w:rsidRPr="006C450C">
        <w:rPr>
          <w:rFonts w:ascii="Times New Roman" w:hAnsi="Times New Roman"/>
          <w:sz w:val="24"/>
          <w:szCs w:val="24"/>
        </w:rPr>
        <w:t>sierpnia</w:t>
      </w:r>
      <w:r w:rsidR="007613E8" w:rsidRPr="006C450C">
        <w:rPr>
          <w:rFonts w:ascii="Times New Roman" w:hAnsi="Times New Roman"/>
          <w:sz w:val="24"/>
          <w:szCs w:val="24"/>
        </w:rPr>
        <w:t xml:space="preserve"> roku szkolnego poprzedzającego rok szkolny, w którym ma nastąpić zatrudnienie. Skutkiem złożenia wniosku we wcześniejszym terminie będzie odmowa wyrażenia zgody na zatrudnienie.</w:t>
      </w:r>
    </w:p>
    <w:p w14:paraId="677BB2E9" w14:textId="77777777" w:rsidR="0046477B" w:rsidRPr="006C450C" w:rsidRDefault="0046477B" w:rsidP="005D2587">
      <w:pPr>
        <w:spacing w:after="0" w:line="240" w:lineRule="auto"/>
        <w:jc w:val="both"/>
        <w:rPr>
          <w:rFonts w:ascii="Times New Roman" w:hAnsi="Times New Roman"/>
          <w:sz w:val="24"/>
          <w:szCs w:val="24"/>
        </w:rPr>
      </w:pPr>
    </w:p>
    <w:p w14:paraId="0F8B741B" w14:textId="08D38930" w:rsidR="0046477B" w:rsidRPr="0046477B" w:rsidRDefault="0046477B" w:rsidP="005D2587">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8.</w:t>
      </w:r>
      <w:r w:rsidRPr="00654A8D">
        <w:rPr>
          <w:rFonts w:ascii="Times New Roman" w:hAnsi="Times New Roman"/>
          <w:bCs/>
          <w:sz w:val="24"/>
          <w:szCs w:val="24"/>
          <w:rPrChange w:id="117" w:author="Piotr Gąsiorek" w:date="2025-07-17T12:13:00Z">
            <w:rPr>
              <w:rFonts w:ascii="Times New Roman" w:hAnsi="Times New Roman"/>
              <w:b/>
              <w:sz w:val="24"/>
              <w:szCs w:val="24"/>
            </w:rPr>
          </w:rPrChange>
        </w:rPr>
        <w:t xml:space="preserve"> </w:t>
      </w:r>
      <w:r w:rsidR="003C14F7" w:rsidRPr="006C450C">
        <w:rPr>
          <w:rFonts w:ascii="Times New Roman" w:hAnsi="Times New Roman"/>
          <w:sz w:val="24"/>
          <w:szCs w:val="24"/>
        </w:rPr>
        <w:t>Zgoda wydawana jest na</w:t>
      </w:r>
      <w:r w:rsidRPr="006C450C">
        <w:rPr>
          <w:rFonts w:ascii="Times New Roman" w:hAnsi="Times New Roman"/>
          <w:sz w:val="24"/>
          <w:szCs w:val="24"/>
        </w:rPr>
        <w:t xml:space="preserve"> okre</w:t>
      </w:r>
      <w:r w:rsidR="003C14F7" w:rsidRPr="006C450C">
        <w:rPr>
          <w:rFonts w:ascii="Times New Roman" w:hAnsi="Times New Roman"/>
          <w:sz w:val="24"/>
          <w:szCs w:val="24"/>
        </w:rPr>
        <w:t xml:space="preserve">s wskazany przez wnioskodawcę, </w:t>
      </w:r>
      <w:r w:rsidRPr="006C450C">
        <w:rPr>
          <w:rFonts w:ascii="Times New Roman" w:hAnsi="Times New Roman"/>
          <w:sz w:val="24"/>
          <w:szCs w:val="24"/>
        </w:rPr>
        <w:t>jednak nie dłuższy niż 1 rok szkolny</w:t>
      </w:r>
      <w:r w:rsidR="00CD6CCA">
        <w:rPr>
          <w:rFonts w:ascii="Times New Roman" w:hAnsi="Times New Roman"/>
          <w:sz w:val="24"/>
          <w:szCs w:val="24"/>
        </w:rPr>
        <w:t xml:space="preserve">, z </w:t>
      </w:r>
      <w:r w:rsidR="00CD6CCA" w:rsidRPr="00917D87">
        <w:rPr>
          <w:rFonts w:ascii="Times New Roman" w:hAnsi="Times New Roman"/>
          <w:sz w:val="24"/>
          <w:szCs w:val="24"/>
        </w:rPr>
        <w:t>zastrzeżeniem § 3 pkt 8 i 9</w:t>
      </w:r>
      <w:r w:rsidRPr="00917D87">
        <w:rPr>
          <w:rFonts w:ascii="Times New Roman" w:hAnsi="Times New Roman"/>
          <w:sz w:val="24"/>
          <w:szCs w:val="24"/>
        </w:rPr>
        <w:t>.</w:t>
      </w:r>
    </w:p>
    <w:sectPr w:rsidR="0046477B" w:rsidRPr="0046477B" w:rsidSect="00AE09E8">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B60B4" w14:textId="77777777" w:rsidR="00E1144A" w:rsidRDefault="00E1144A" w:rsidP="00AE09E8">
      <w:pPr>
        <w:spacing w:after="0" w:line="240" w:lineRule="auto"/>
      </w:pPr>
      <w:r>
        <w:separator/>
      </w:r>
    </w:p>
  </w:endnote>
  <w:endnote w:type="continuationSeparator" w:id="0">
    <w:p w14:paraId="75909A73" w14:textId="77777777" w:rsidR="00E1144A" w:rsidRDefault="00E1144A" w:rsidP="00AE0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28CAC" w14:textId="77777777" w:rsidR="00E1144A" w:rsidRDefault="00E1144A" w:rsidP="00AE09E8">
      <w:pPr>
        <w:spacing w:after="0" w:line="240" w:lineRule="auto"/>
      </w:pPr>
      <w:r>
        <w:separator/>
      </w:r>
    </w:p>
  </w:footnote>
  <w:footnote w:type="continuationSeparator" w:id="0">
    <w:p w14:paraId="27550B63" w14:textId="77777777" w:rsidR="00E1144A" w:rsidRDefault="00E1144A" w:rsidP="00AE0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1C7C1" w14:textId="77777777" w:rsidR="00AE09E8" w:rsidRPr="00AE09E8" w:rsidRDefault="00AE09E8" w:rsidP="00AE09E8">
    <w:pPr>
      <w:pStyle w:val="Nagwek"/>
      <w:spacing w:after="0" w:line="240" w:lineRule="auto"/>
      <w:jc w:val="right"/>
      <w:rPr>
        <w:rFonts w:ascii="Times New Roman" w:hAnsi="Times New Roman"/>
        <w:sz w:val="18"/>
        <w:szCs w:val="18"/>
      </w:rPr>
    </w:pPr>
    <w:r w:rsidRPr="00AE09E8">
      <w:rPr>
        <w:rFonts w:ascii="Times New Roman" w:hAnsi="Times New Roman"/>
        <w:sz w:val="18"/>
        <w:szCs w:val="18"/>
      </w:rPr>
      <w:t>załącznik</w:t>
    </w:r>
  </w:p>
  <w:p w14:paraId="63D91D8A" w14:textId="7A1431C8" w:rsidR="00AE09E8" w:rsidRPr="00AE09E8" w:rsidRDefault="00AB422C" w:rsidP="00AE09E8">
    <w:pPr>
      <w:pStyle w:val="Nagwek"/>
      <w:spacing w:after="0" w:line="240" w:lineRule="auto"/>
      <w:jc w:val="right"/>
      <w:rPr>
        <w:rFonts w:ascii="Times New Roman" w:hAnsi="Times New Roman"/>
        <w:sz w:val="18"/>
        <w:szCs w:val="18"/>
      </w:rPr>
    </w:pPr>
    <w:r>
      <w:rPr>
        <w:rFonts w:ascii="Times New Roman" w:hAnsi="Times New Roman"/>
        <w:sz w:val="18"/>
        <w:szCs w:val="18"/>
      </w:rPr>
      <w:t>do zarządzenia n</w:t>
    </w:r>
    <w:r w:rsidR="001D7F40">
      <w:rPr>
        <w:rFonts w:ascii="Times New Roman" w:hAnsi="Times New Roman"/>
        <w:sz w:val="18"/>
        <w:szCs w:val="18"/>
      </w:rPr>
      <w:t xml:space="preserve">r </w:t>
    </w:r>
    <w:ins w:id="118" w:author="Piotr Gąsiorek" w:date="2025-07-17T12:57:00Z">
      <w:r w:rsidR="00917D87">
        <w:rPr>
          <w:rFonts w:ascii="Times New Roman" w:hAnsi="Times New Roman"/>
          <w:sz w:val="18"/>
          <w:szCs w:val="18"/>
        </w:rPr>
        <w:t>210</w:t>
      </w:r>
    </w:ins>
    <w:del w:id="119" w:author="Piotr Gąsiorek" w:date="2025-07-17T12:57:00Z">
      <w:r w:rsidR="0053163F" w:rsidDel="00917D87">
        <w:rPr>
          <w:rFonts w:ascii="Times New Roman" w:hAnsi="Times New Roman"/>
          <w:sz w:val="18"/>
          <w:szCs w:val="18"/>
        </w:rPr>
        <w:delText>….</w:delText>
      </w:r>
    </w:del>
    <w:r>
      <w:rPr>
        <w:rFonts w:ascii="Times New Roman" w:hAnsi="Times New Roman"/>
        <w:sz w:val="18"/>
        <w:szCs w:val="18"/>
      </w:rPr>
      <w:t>/20</w:t>
    </w:r>
    <w:r w:rsidR="0053163F">
      <w:rPr>
        <w:rFonts w:ascii="Times New Roman" w:hAnsi="Times New Roman"/>
        <w:sz w:val="18"/>
        <w:szCs w:val="18"/>
      </w:rPr>
      <w:t>2</w:t>
    </w:r>
    <w:ins w:id="120" w:author="Piotr Gąsiorek" w:date="2025-07-17T12:57:00Z">
      <w:r w:rsidR="00917D87">
        <w:rPr>
          <w:rFonts w:ascii="Times New Roman" w:hAnsi="Times New Roman"/>
          <w:sz w:val="18"/>
          <w:szCs w:val="18"/>
        </w:rPr>
        <w:t>5</w:t>
      </w:r>
    </w:ins>
    <w:del w:id="121" w:author="Piotr Gąsiorek" w:date="2025-07-17T12:57:00Z">
      <w:r w:rsidR="0053163F" w:rsidDel="00917D87">
        <w:rPr>
          <w:rFonts w:ascii="Times New Roman" w:hAnsi="Times New Roman"/>
          <w:sz w:val="18"/>
          <w:szCs w:val="18"/>
        </w:rPr>
        <w:delText>4</w:delText>
      </w:r>
    </w:del>
  </w:p>
  <w:p w14:paraId="1B4F1C97" w14:textId="77777777" w:rsidR="00AE09E8" w:rsidRPr="00AE09E8" w:rsidRDefault="00AE09E8" w:rsidP="00AE09E8">
    <w:pPr>
      <w:pStyle w:val="Nagwek"/>
      <w:spacing w:after="0" w:line="240" w:lineRule="auto"/>
      <w:jc w:val="right"/>
      <w:rPr>
        <w:rFonts w:ascii="Times New Roman" w:hAnsi="Times New Roman"/>
        <w:sz w:val="18"/>
        <w:szCs w:val="18"/>
      </w:rPr>
    </w:pPr>
    <w:r w:rsidRPr="00AE09E8">
      <w:rPr>
        <w:rFonts w:ascii="Times New Roman" w:hAnsi="Times New Roman"/>
        <w:sz w:val="18"/>
        <w:szCs w:val="18"/>
      </w:rPr>
      <w:t>Lubuskiego Kuratora Oświaty</w:t>
    </w:r>
  </w:p>
  <w:p w14:paraId="45087E15" w14:textId="342777C7" w:rsidR="00AE09E8" w:rsidRPr="00AE09E8" w:rsidRDefault="001D7F40" w:rsidP="00AE09E8">
    <w:pPr>
      <w:pStyle w:val="Nagwek"/>
      <w:spacing w:after="0" w:line="240" w:lineRule="auto"/>
      <w:jc w:val="right"/>
      <w:rPr>
        <w:rFonts w:ascii="Times New Roman" w:hAnsi="Times New Roman"/>
        <w:sz w:val="18"/>
        <w:szCs w:val="18"/>
      </w:rPr>
    </w:pPr>
    <w:r>
      <w:rPr>
        <w:rFonts w:ascii="Times New Roman" w:hAnsi="Times New Roman"/>
        <w:sz w:val="18"/>
        <w:szCs w:val="18"/>
      </w:rPr>
      <w:t xml:space="preserve">z dnia </w:t>
    </w:r>
    <w:del w:id="122" w:author="Piotr Gąsiorek" w:date="2025-07-17T12:57:00Z">
      <w:r w:rsidR="0053163F" w:rsidDel="00917D87">
        <w:rPr>
          <w:rFonts w:ascii="Times New Roman" w:hAnsi="Times New Roman"/>
          <w:sz w:val="18"/>
          <w:szCs w:val="18"/>
        </w:rPr>
        <w:delText>…….</w:delText>
      </w:r>
    </w:del>
    <w:ins w:id="123" w:author="Piotr Gąsiorek" w:date="2025-07-17T12:57:00Z">
      <w:r w:rsidR="00917D87">
        <w:rPr>
          <w:rFonts w:ascii="Times New Roman" w:hAnsi="Times New Roman"/>
          <w:sz w:val="18"/>
          <w:szCs w:val="18"/>
        </w:rPr>
        <w:t xml:space="preserve">17 lipca </w:t>
      </w:r>
    </w:ins>
    <w:r w:rsidR="0053163F">
      <w:rPr>
        <w:rFonts w:ascii="Times New Roman" w:hAnsi="Times New Roman"/>
        <w:sz w:val="18"/>
        <w:szCs w:val="18"/>
      </w:rPr>
      <w:t>202</w:t>
    </w:r>
    <w:ins w:id="124" w:author="Piotr Gąsiorek" w:date="2025-07-17T12:57:00Z">
      <w:r w:rsidR="00917D87">
        <w:rPr>
          <w:rFonts w:ascii="Times New Roman" w:hAnsi="Times New Roman"/>
          <w:sz w:val="18"/>
          <w:szCs w:val="18"/>
        </w:rPr>
        <w:t>5</w:t>
      </w:r>
    </w:ins>
    <w:del w:id="125" w:author="Piotr Gąsiorek" w:date="2025-07-17T12:57:00Z">
      <w:r w:rsidR="0053163F" w:rsidDel="00917D87">
        <w:rPr>
          <w:rFonts w:ascii="Times New Roman" w:hAnsi="Times New Roman"/>
          <w:sz w:val="18"/>
          <w:szCs w:val="18"/>
        </w:rPr>
        <w:delText>4</w:delText>
      </w:r>
    </w:del>
    <w:r w:rsidR="00AE09E8" w:rsidRPr="00AE09E8">
      <w:rPr>
        <w:rFonts w:ascii="Times New Roman" w:hAnsi="Times New Roman"/>
        <w:sz w:val="18"/>
        <w:szCs w:val="18"/>
      </w:rPr>
      <w:t xml:space="preserve">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73AC"/>
    <w:multiLevelType w:val="hybridMultilevel"/>
    <w:tmpl w:val="DF8691B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BE74BB"/>
    <w:multiLevelType w:val="hybridMultilevel"/>
    <w:tmpl w:val="98FC8A1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D00B21"/>
    <w:multiLevelType w:val="hybridMultilevel"/>
    <w:tmpl w:val="22742B3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7841A0"/>
    <w:multiLevelType w:val="hybridMultilevel"/>
    <w:tmpl w:val="D638A63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C77F1A"/>
    <w:multiLevelType w:val="hybridMultilevel"/>
    <w:tmpl w:val="115675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CC491A"/>
    <w:multiLevelType w:val="hybridMultilevel"/>
    <w:tmpl w:val="A5AC29C6"/>
    <w:lvl w:ilvl="0" w:tplc="04150011">
      <w:start w:val="1"/>
      <w:numFmt w:val="decimal"/>
      <w:lvlText w:val="%1)"/>
      <w:lvlJc w:val="left"/>
      <w:pPr>
        <w:ind w:left="360" w:hanging="360"/>
      </w:pPr>
    </w:lvl>
    <w:lvl w:ilvl="1" w:tplc="194CF726">
      <w:start w:val="1"/>
      <w:numFmt w:val="lowerLetter"/>
      <w:lvlText w:val="%2)"/>
      <w:lvlJc w:val="left"/>
      <w:pPr>
        <w:ind w:left="1350" w:hanging="63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4030861"/>
    <w:multiLevelType w:val="hybridMultilevel"/>
    <w:tmpl w:val="94540452"/>
    <w:lvl w:ilvl="0" w:tplc="61A6945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3BB66562"/>
    <w:multiLevelType w:val="hybridMultilevel"/>
    <w:tmpl w:val="3B2A4C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38203F2"/>
    <w:multiLevelType w:val="hybridMultilevel"/>
    <w:tmpl w:val="AC6A0E22"/>
    <w:lvl w:ilvl="0" w:tplc="CAB2B11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44757777"/>
    <w:multiLevelType w:val="hybridMultilevel"/>
    <w:tmpl w:val="98FC8A1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D950FAE"/>
    <w:multiLevelType w:val="hybridMultilevel"/>
    <w:tmpl w:val="38FEF43A"/>
    <w:lvl w:ilvl="0" w:tplc="36A012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20E3901"/>
    <w:multiLevelType w:val="hybridMultilevel"/>
    <w:tmpl w:val="DC926D4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7977BBD"/>
    <w:multiLevelType w:val="hybridMultilevel"/>
    <w:tmpl w:val="B5A409E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9DC0C60"/>
    <w:multiLevelType w:val="hybridMultilevel"/>
    <w:tmpl w:val="38FEF43A"/>
    <w:lvl w:ilvl="0" w:tplc="36A012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B0529DB"/>
    <w:multiLevelType w:val="hybridMultilevel"/>
    <w:tmpl w:val="93605F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003E16"/>
    <w:multiLevelType w:val="hybridMultilevel"/>
    <w:tmpl w:val="4B72DB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1AC467D"/>
    <w:multiLevelType w:val="hybridMultilevel"/>
    <w:tmpl w:val="E0D04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CB785F"/>
    <w:multiLevelType w:val="hybridMultilevel"/>
    <w:tmpl w:val="FCFAC0AC"/>
    <w:lvl w:ilvl="0" w:tplc="C1C4386C">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8AA1C21"/>
    <w:multiLevelType w:val="hybridMultilevel"/>
    <w:tmpl w:val="A8822098"/>
    <w:lvl w:ilvl="0" w:tplc="E242A55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456338030">
    <w:abstractNumId w:val="4"/>
  </w:num>
  <w:num w:numId="2" w16cid:durableId="1047996418">
    <w:abstractNumId w:val="14"/>
  </w:num>
  <w:num w:numId="3" w16cid:durableId="1299265609">
    <w:abstractNumId w:val="10"/>
  </w:num>
  <w:num w:numId="4" w16cid:durableId="291523658">
    <w:abstractNumId w:val="13"/>
  </w:num>
  <w:num w:numId="5" w16cid:durableId="1276403666">
    <w:abstractNumId w:val="18"/>
  </w:num>
  <w:num w:numId="6" w16cid:durableId="1333482645">
    <w:abstractNumId w:val="6"/>
  </w:num>
  <w:num w:numId="7" w16cid:durableId="1110129214">
    <w:abstractNumId w:val="3"/>
  </w:num>
  <w:num w:numId="8" w16cid:durableId="1624732230">
    <w:abstractNumId w:val="17"/>
  </w:num>
  <w:num w:numId="9" w16cid:durableId="1280338160">
    <w:abstractNumId w:val="5"/>
  </w:num>
  <w:num w:numId="10" w16cid:durableId="1561818166">
    <w:abstractNumId w:val="11"/>
  </w:num>
  <w:num w:numId="11" w16cid:durableId="971863414">
    <w:abstractNumId w:val="9"/>
  </w:num>
  <w:num w:numId="12" w16cid:durableId="565183748">
    <w:abstractNumId w:val="0"/>
  </w:num>
  <w:num w:numId="13" w16cid:durableId="2101872641">
    <w:abstractNumId w:val="16"/>
  </w:num>
  <w:num w:numId="14" w16cid:durableId="1157187332">
    <w:abstractNumId w:val="1"/>
  </w:num>
  <w:num w:numId="15" w16cid:durableId="1703087861">
    <w:abstractNumId w:val="15"/>
  </w:num>
  <w:num w:numId="16" w16cid:durableId="2027946422">
    <w:abstractNumId w:val="12"/>
  </w:num>
  <w:num w:numId="17" w16cid:durableId="2038777073">
    <w:abstractNumId w:val="2"/>
  </w:num>
  <w:num w:numId="18" w16cid:durableId="379322517">
    <w:abstractNumId w:val="7"/>
  </w:num>
  <w:num w:numId="19" w16cid:durableId="1150240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otr Gąsiorek">
    <w15:presenceInfo w15:providerId="AD" w15:userId="S-1-5-21-1962209530-3664769157-4077767817-1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DD9"/>
    <w:rsid w:val="000304F4"/>
    <w:rsid w:val="000455C9"/>
    <w:rsid w:val="00060F1A"/>
    <w:rsid w:val="000A011C"/>
    <w:rsid w:val="000A0C72"/>
    <w:rsid w:val="000B1027"/>
    <w:rsid w:val="000C61DC"/>
    <w:rsid w:val="000F281F"/>
    <w:rsid w:val="00112324"/>
    <w:rsid w:val="00114571"/>
    <w:rsid w:val="00132154"/>
    <w:rsid w:val="00137060"/>
    <w:rsid w:val="00150367"/>
    <w:rsid w:val="001544DD"/>
    <w:rsid w:val="001B64A2"/>
    <w:rsid w:val="001B7C41"/>
    <w:rsid w:val="001D7F40"/>
    <w:rsid w:val="001F75DE"/>
    <w:rsid w:val="00245F02"/>
    <w:rsid w:val="0026723B"/>
    <w:rsid w:val="0027620A"/>
    <w:rsid w:val="002972EE"/>
    <w:rsid w:val="002C18D9"/>
    <w:rsid w:val="002E29B5"/>
    <w:rsid w:val="002E3441"/>
    <w:rsid w:val="002E4B02"/>
    <w:rsid w:val="002E781B"/>
    <w:rsid w:val="002E7D72"/>
    <w:rsid w:val="00302E4B"/>
    <w:rsid w:val="00307084"/>
    <w:rsid w:val="00314558"/>
    <w:rsid w:val="00317462"/>
    <w:rsid w:val="00330C43"/>
    <w:rsid w:val="003470B3"/>
    <w:rsid w:val="003507A8"/>
    <w:rsid w:val="003551B8"/>
    <w:rsid w:val="00371BC5"/>
    <w:rsid w:val="003843CA"/>
    <w:rsid w:val="003962E4"/>
    <w:rsid w:val="003B7DC5"/>
    <w:rsid w:val="003C14F7"/>
    <w:rsid w:val="003E24C7"/>
    <w:rsid w:val="00415859"/>
    <w:rsid w:val="00452003"/>
    <w:rsid w:val="004611C1"/>
    <w:rsid w:val="0046477B"/>
    <w:rsid w:val="00466AAB"/>
    <w:rsid w:val="00481C83"/>
    <w:rsid w:val="00527310"/>
    <w:rsid w:val="0053163F"/>
    <w:rsid w:val="00547939"/>
    <w:rsid w:val="00552C1C"/>
    <w:rsid w:val="00557007"/>
    <w:rsid w:val="005A5D5A"/>
    <w:rsid w:val="005D2587"/>
    <w:rsid w:val="005D52AC"/>
    <w:rsid w:val="006139DB"/>
    <w:rsid w:val="0062514E"/>
    <w:rsid w:val="00627245"/>
    <w:rsid w:val="00630E10"/>
    <w:rsid w:val="00643936"/>
    <w:rsid w:val="00646B71"/>
    <w:rsid w:val="00654A8D"/>
    <w:rsid w:val="006620CE"/>
    <w:rsid w:val="006724BB"/>
    <w:rsid w:val="00672EC3"/>
    <w:rsid w:val="0067420A"/>
    <w:rsid w:val="006C450C"/>
    <w:rsid w:val="006D3670"/>
    <w:rsid w:val="006D61EC"/>
    <w:rsid w:val="006E3237"/>
    <w:rsid w:val="006E5E48"/>
    <w:rsid w:val="006F6AA6"/>
    <w:rsid w:val="00700C80"/>
    <w:rsid w:val="00721A9F"/>
    <w:rsid w:val="007311EE"/>
    <w:rsid w:val="007362B5"/>
    <w:rsid w:val="007401ED"/>
    <w:rsid w:val="007501DF"/>
    <w:rsid w:val="007613E8"/>
    <w:rsid w:val="007B6B3D"/>
    <w:rsid w:val="007C1041"/>
    <w:rsid w:val="007D463C"/>
    <w:rsid w:val="007D4AC1"/>
    <w:rsid w:val="007F5999"/>
    <w:rsid w:val="00804B86"/>
    <w:rsid w:val="0082153F"/>
    <w:rsid w:val="0082695E"/>
    <w:rsid w:val="00827958"/>
    <w:rsid w:val="008358ED"/>
    <w:rsid w:val="00836F9A"/>
    <w:rsid w:val="0086366B"/>
    <w:rsid w:val="00871436"/>
    <w:rsid w:val="008B294E"/>
    <w:rsid w:val="008B46F9"/>
    <w:rsid w:val="008C015A"/>
    <w:rsid w:val="008C3A7C"/>
    <w:rsid w:val="008F3E44"/>
    <w:rsid w:val="0090632B"/>
    <w:rsid w:val="00917D87"/>
    <w:rsid w:val="00937237"/>
    <w:rsid w:val="0094124E"/>
    <w:rsid w:val="00951476"/>
    <w:rsid w:val="0095472D"/>
    <w:rsid w:val="00962C8C"/>
    <w:rsid w:val="00965AAF"/>
    <w:rsid w:val="009705BF"/>
    <w:rsid w:val="009A252C"/>
    <w:rsid w:val="009C7F98"/>
    <w:rsid w:val="009E0C6C"/>
    <w:rsid w:val="00A10EB1"/>
    <w:rsid w:val="00A221E0"/>
    <w:rsid w:val="00A50E44"/>
    <w:rsid w:val="00A562B0"/>
    <w:rsid w:val="00A573E9"/>
    <w:rsid w:val="00A730BC"/>
    <w:rsid w:val="00A93211"/>
    <w:rsid w:val="00AB422C"/>
    <w:rsid w:val="00AE09E8"/>
    <w:rsid w:val="00B70C5D"/>
    <w:rsid w:val="00B81803"/>
    <w:rsid w:val="00B902AE"/>
    <w:rsid w:val="00BA09FE"/>
    <w:rsid w:val="00BA2D71"/>
    <w:rsid w:val="00BC0FA1"/>
    <w:rsid w:val="00BC7096"/>
    <w:rsid w:val="00BD1E17"/>
    <w:rsid w:val="00C01930"/>
    <w:rsid w:val="00C0351E"/>
    <w:rsid w:val="00C03EB9"/>
    <w:rsid w:val="00C06506"/>
    <w:rsid w:val="00C17908"/>
    <w:rsid w:val="00C3269F"/>
    <w:rsid w:val="00C52B4E"/>
    <w:rsid w:val="00C55A40"/>
    <w:rsid w:val="00C55BB7"/>
    <w:rsid w:val="00C62CD5"/>
    <w:rsid w:val="00C67FD1"/>
    <w:rsid w:val="00C77795"/>
    <w:rsid w:val="00C82984"/>
    <w:rsid w:val="00C82F9A"/>
    <w:rsid w:val="00C96CBB"/>
    <w:rsid w:val="00CA3FDB"/>
    <w:rsid w:val="00CD1A97"/>
    <w:rsid w:val="00CD6CCA"/>
    <w:rsid w:val="00D075AA"/>
    <w:rsid w:val="00D10915"/>
    <w:rsid w:val="00D17371"/>
    <w:rsid w:val="00D1754B"/>
    <w:rsid w:val="00D249E0"/>
    <w:rsid w:val="00D43A41"/>
    <w:rsid w:val="00D51CAD"/>
    <w:rsid w:val="00D94DC7"/>
    <w:rsid w:val="00DA0983"/>
    <w:rsid w:val="00DA2DC8"/>
    <w:rsid w:val="00DB4764"/>
    <w:rsid w:val="00DE1DD9"/>
    <w:rsid w:val="00DE72B4"/>
    <w:rsid w:val="00DF6E00"/>
    <w:rsid w:val="00E067D7"/>
    <w:rsid w:val="00E1144A"/>
    <w:rsid w:val="00E600FB"/>
    <w:rsid w:val="00E64CCA"/>
    <w:rsid w:val="00E95B8A"/>
    <w:rsid w:val="00EC2916"/>
    <w:rsid w:val="00EC781D"/>
    <w:rsid w:val="00ED5B9D"/>
    <w:rsid w:val="00EE26B0"/>
    <w:rsid w:val="00EE5E3D"/>
    <w:rsid w:val="00F05DD7"/>
    <w:rsid w:val="00F300BF"/>
    <w:rsid w:val="00F35A26"/>
    <w:rsid w:val="00F430EE"/>
    <w:rsid w:val="00F668EA"/>
    <w:rsid w:val="00F901A8"/>
    <w:rsid w:val="00F908DE"/>
    <w:rsid w:val="00FD07AD"/>
    <w:rsid w:val="00FD6AA5"/>
    <w:rsid w:val="00FE75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0E9E5"/>
  <w15:docId w15:val="{84D19139-1B85-4156-A90D-81DC2F3D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5AA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E1DD9"/>
    <w:pPr>
      <w:ind w:left="720"/>
      <w:contextualSpacing/>
    </w:pPr>
  </w:style>
  <w:style w:type="paragraph" w:styleId="Tekstdymka">
    <w:name w:val="Balloon Text"/>
    <w:basedOn w:val="Normalny"/>
    <w:link w:val="TekstdymkaZnak"/>
    <w:uiPriority w:val="99"/>
    <w:semiHidden/>
    <w:unhideWhenUsed/>
    <w:rsid w:val="008279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27958"/>
    <w:rPr>
      <w:rFonts w:ascii="Tahoma" w:hAnsi="Tahoma" w:cs="Tahoma"/>
      <w:sz w:val="16"/>
      <w:szCs w:val="16"/>
    </w:rPr>
  </w:style>
  <w:style w:type="paragraph" w:styleId="Nagwek">
    <w:name w:val="header"/>
    <w:basedOn w:val="Normalny"/>
    <w:link w:val="NagwekZnak"/>
    <w:unhideWhenUsed/>
    <w:rsid w:val="00AE09E8"/>
    <w:pPr>
      <w:tabs>
        <w:tab w:val="center" w:pos="4536"/>
        <w:tab w:val="right" w:pos="9072"/>
      </w:tabs>
    </w:pPr>
  </w:style>
  <w:style w:type="character" w:customStyle="1" w:styleId="NagwekZnak">
    <w:name w:val="Nagłówek Znak"/>
    <w:link w:val="Nagwek"/>
    <w:rsid w:val="00AE09E8"/>
    <w:rPr>
      <w:sz w:val="22"/>
      <w:szCs w:val="22"/>
      <w:lang w:eastAsia="en-US"/>
    </w:rPr>
  </w:style>
  <w:style w:type="paragraph" w:styleId="Stopka">
    <w:name w:val="footer"/>
    <w:basedOn w:val="Normalny"/>
    <w:link w:val="StopkaZnak"/>
    <w:uiPriority w:val="99"/>
    <w:unhideWhenUsed/>
    <w:rsid w:val="00AE09E8"/>
    <w:pPr>
      <w:tabs>
        <w:tab w:val="center" w:pos="4536"/>
        <w:tab w:val="right" w:pos="9072"/>
      </w:tabs>
    </w:pPr>
  </w:style>
  <w:style w:type="character" w:customStyle="1" w:styleId="StopkaZnak">
    <w:name w:val="Stopka Znak"/>
    <w:link w:val="Stopka"/>
    <w:uiPriority w:val="99"/>
    <w:rsid w:val="00AE09E8"/>
    <w:rPr>
      <w:sz w:val="22"/>
      <w:szCs w:val="22"/>
      <w:lang w:eastAsia="en-US"/>
    </w:rPr>
  </w:style>
  <w:style w:type="paragraph" w:styleId="Zwykytekst">
    <w:name w:val="Plain Text"/>
    <w:basedOn w:val="Normalny"/>
    <w:link w:val="ZwykytekstZnak"/>
    <w:uiPriority w:val="99"/>
    <w:semiHidden/>
    <w:unhideWhenUsed/>
    <w:rsid w:val="00627245"/>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627245"/>
    <w:rPr>
      <w:rFonts w:ascii="Consolas" w:hAnsi="Consolas"/>
      <w:sz w:val="21"/>
      <w:szCs w:val="21"/>
      <w:lang w:eastAsia="en-US"/>
    </w:rPr>
  </w:style>
  <w:style w:type="character" w:styleId="Hipercze">
    <w:name w:val="Hyperlink"/>
    <w:basedOn w:val="Domylnaczcionkaakapitu"/>
    <w:uiPriority w:val="99"/>
    <w:unhideWhenUsed/>
    <w:rsid w:val="00627245"/>
    <w:rPr>
      <w:color w:val="0000FF" w:themeColor="hyperlink"/>
      <w:u w:val="single"/>
    </w:rPr>
  </w:style>
  <w:style w:type="character" w:styleId="Odwoaniedokomentarza">
    <w:name w:val="annotation reference"/>
    <w:basedOn w:val="Domylnaczcionkaakapitu"/>
    <w:uiPriority w:val="99"/>
    <w:semiHidden/>
    <w:unhideWhenUsed/>
    <w:rsid w:val="000B1027"/>
    <w:rPr>
      <w:sz w:val="16"/>
      <w:szCs w:val="16"/>
    </w:rPr>
  </w:style>
  <w:style w:type="paragraph" w:styleId="Tekstkomentarza">
    <w:name w:val="annotation text"/>
    <w:basedOn w:val="Normalny"/>
    <w:link w:val="TekstkomentarzaZnak"/>
    <w:uiPriority w:val="99"/>
    <w:semiHidden/>
    <w:unhideWhenUsed/>
    <w:rsid w:val="000B102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1027"/>
    <w:rPr>
      <w:lang w:eastAsia="en-US"/>
    </w:rPr>
  </w:style>
  <w:style w:type="paragraph" w:styleId="Tematkomentarza">
    <w:name w:val="annotation subject"/>
    <w:basedOn w:val="Tekstkomentarza"/>
    <w:next w:val="Tekstkomentarza"/>
    <w:link w:val="TematkomentarzaZnak"/>
    <w:uiPriority w:val="99"/>
    <w:semiHidden/>
    <w:unhideWhenUsed/>
    <w:rsid w:val="000B1027"/>
    <w:rPr>
      <w:b/>
      <w:bCs/>
    </w:rPr>
  </w:style>
  <w:style w:type="character" w:customStyle="1" w:styleId="TematkomentarzaZnak">
    <w:name w:val="Temat komentarza Znak"/>
    <w:basedOn w:val="TekstkomentarzaZnak"/>
    <w:link w:val="Tematkomentarza"/>
    <w:uiPriority w:val="99"/>
    <w:semiHidden/>
    <w:rsid w:val="000B1027"/>
    <w:rPr>
      <w:b/>
      <w:bCs/>
      <w:lang w:eastAsia="en-US"/>
    </w:rPr>
  </w:style>
  <w:style w:type="character" w:styleId="UyteHipercze">
    <w:name w:val="FollowedHyperlink"/>
    <w:basedOn w:val="Domylnaczcionkaakapitu"/>
    <w:uiPriority w:val="99"/>
    <w:semiHidden/>
    <w:unhideWhenUsed/>
    <w:rsid w:val="003C14F7"/>
    <w:rPr>
      <w:color w:val="800080" w:themeColor="followedHyperlink"/>
      <w:u w:val="single"/>
    </w:rPr>
  </w:style>
  <w:style w:type="paragraph" w:styleId="Poprawka">
    <w:name w:val="Revision"/>
    <w:hidden/>
    <w:uiPriority w:val="99"/>
    <w:semiHidden/>
    <w:rsid w:val="007311E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59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trudnienie.ko-gorzow.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2088</Words>
  <Characters>12533</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w Gorzowie Wlkp.</Company>
  <LinksUpToDate>false</LinksUpToDate>
  <CharactersWithSpaces>14592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mkus</dc:creator>
  <cp:lastModifiedBy>Piotr Gąsiorek</cp:lastModifiedBy>
  <cp:revision>4</cp:revision>
  <cp:lastPrinted>2025-07-17T11:10:00Z</cp:lastPrinted>
  <dcterms:created xsi:type="dcterms:W3CDTF">2025-07-17T10:58:00Z</dcterms:created>
  <dcterms:modified xsi:type="dcterms:W3CDTF">2025-07-17T11:39:00Z</dcterms:modified>
</cp:coreProperties>
</file>