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B52" w:rsidRDefault="006F6B52" w:rsidP="006F6B52">
      <w:pPr>
        <w:jc w:val="right"/>
        <w:rPr>
          <w:rFonts w:ascii="Calibri" w:hAnsi="Calibri" w:cs="Calibri"/>
          <w:bCs/>
          <w:i/>
          <w:iCs/>
          <w:sz w:val="22"/>
          <w:szCs w:val="22"/>
        </w:rPr>
      </w:pPr>
      <w:r w:rsidRPr="00BF6FED">
        <w:rPr>
          <w:rFonts w:ascii="Calibri" w:hAnsi="Calibri" w:cs="Calibri"/>
          <w:bCs/>
          <w:i/>
          <w:iCs/>
          <w:sz w:val="22"/>
          <w:szCs w:val="22"/>
        </w:rPr>
        <w:t>Załącznik nr 1</w:t>
      </w:r>
    </w:p>
    <w:p w:rsidR="006F6B52" w:rsidRPr="00BF6FED" w:rsidRDefault="006F6B52" w:rsidP="006F6B52">
      <w:pPr>
        <w:jc w:val="right"/>
        <w:rPr>
          <w:rFonts w:ascii="Calibri" w:hAnsi="Calibri" w:cs="Calibri"/>
          <w:bCs/>
          <w:i/>
          <w:iCs/>
          <w:sz w:val="22"/>
          <w:szCs w:val="22"/>
        </w:rPr>
      </w:pPr>
    </w:p>
    <w:p w:rsidR="00CF5363" w:rsidRDefault="006F6B52" w:rsidP="006F6B52">
      <w:pPr>
        <w:jc w:val="center"/>
        <w:rPr>
          <w:rFonts w:ascii="Calibri" w:hAnsi="Calibri" w:cs="Calibri"/>
          <w:b/>
          <w:sz w:val="22"/>
          <w:szCs w:val="22"/>
        </w:rPr>
      </w:pPr>
      <w:r w:rsidRPr="006F6B52">
        <w:rPr>
          <w:rFonts w:ascii="Calibri" w:hAnsi="Calibri" w:cs="Calibri"/>
          <w:b/>
          <w:sz w:val="22"/>
          <w:szCs w:val="22"/>
        </w:rPr>
        <w:t>KLAUZULA INFORMACYJNA DLA UCZESTNIKÓW KONKURSU, ICH OPIEKUNÓW PRAWNYCH</w:t>
      </w:r>
    </w:p>
    <w:p w:rsidR="006F6B52" w:rsidRPr="006F6B52" w:rsidRDefault="006F6B52" w:rsidP="006F6B52">
      <w:pPr>
        <w:jc w:val="center"/>
        <w:rPr>
          <w:rFonts w:ascii="Calibri" w:hAnsi="Calibri" w:cs="Calibri"/>
          <w:b/>
          <w:sz w:val="22"/>
          <w:szCs w:val="22"/>
        </w:rPr>
      </w:pPr>
      <w:r w:rsidRPr="006F6B52">
        <w:rPr>
          <w:rFonts w:ascii="Calibri" w:hAnsi="Calibri" w:cs="Calibri"/>
          <w:b/>
          <w:sz w:val="22"/>
          <w:szCs w:val="22"/>
        </w:rPr>
        <w:t xml:space="preserve"> ORAZ NAUCZYCIELI/INSTRUKTORÓW</w:t>
      </w:r>
    </w:p>
    <w:p w:rsidR="006F6B52" w:rsidRPr="006F6B52" w:rsidRDefault="006F6B52" w:rsidP="006F6B52">
      <w:pPr>
        <w:spacing w:line="276" w:lineRule="auto"/>
        <w:rPr>
          <w:rFonts w:ascii="Calibri" w:hAnsi="Calibri" w:cs="Calibri"/>
          <w:b/>
          <w:sz w:val="22"/>
          <w:szCs w:val="22"/>
        </w:rPr>
      </w:pPr>
    </w:p>
    <w:p w:rsidR="00A72621" w:rsidRDefault="006F6B52" w:rsidP="00A72621">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 xml:space="preserve">Administratorem danych osobowych jest Pałac Młodzieży – Pomorskie Centrum Edukacji w Szczecinie. </w:t>
      </w:r>
      <w:r>
        <w:rPr>
          <w:rFonts w:ascii="Calibri" w:hAnsi="Calibri" w:cs="Calibri"/>
          <w:bCs/>
          <w:sz w:val="22"/>
          <w:szCs w:val="22"/>
        </w:rPr>
        <w:br/>
      </w:r>
      <w:r w:rsidRPr="006F6B52">
        <w:rPr>
          <w:rFonts w:ascii="Calibri" w:hAnsi="Calibri" w:cs="Calibri"/>
          <w:bCs/>
          <w:sz w:val="22"/>
          <w:szCs w:val="22"/>
        </w:rPr>
        <w:t xml:space="preserve">Z Administratorem można skontaktować się listownie: al. Piastów 7, 70-327 Szczecin, e-mailowo: </w:t>
      </w:r>
      <w:hyperlink r:id="rId5" w:history="1">
        <w:r w:rsidRPr="006F6B52">
          <w:rPr>
            <w:rStyle w:val="Hipercze"/>
            <w:rFonts w:ascii="Calibri" w:hAnsi="Calibri" w:cs="Calibri"/>
            <w:bCs/>
            <w:sz w:val="22"/>
            <w:szCs w:val="22"/>
          </w:rPr>
          <w:t>sekretariat@palac.szczecin.pl</w:t>
        </w:r>
      </w:hyperlink>
      <w:r w:rsidRPr="006F6B52">
        <w:rPr>
          <w:rFonts w:ascii="Calibri" w:hAnsi="Calibri" w:cs="Calibri"/>
          <w:bCs/>
          <w:sz w:val="22"/>
          <w:szCs w:val="22"/>
        </w:rPr>
        <w:t xml:space="preserve"> oraz telefonicznie: +48 91 422 52 61.</w:t>
      </w:r>
    </w:p>
    <w:p w:rsidR="00A72621" w:rsidRPr="00A72621" w:rsidRDefault="00A72621" w:rsidP="00A72621">
      <w:pPr>
        <w:numPr>
          <w:ilvl w:val="0"/>
          <w:numId w:val="1"/>
        </w:numPr>
        <w:spacing w:line="276" w:lineRule="auto"/>
        <w:jc w:val="both"/>
        <w:rPr>
          <w:rFonts w:asciiTheme="minorHAnsi" w:hAnsiTheme="minorHAnsi" w:cstheme="minorHAnsi"/>
          <w:bCs/>
          <w:sz w:val="22"/>
          <w:szCs w:val="22"/>
        </w:rPr>
      </w:pPr>
      <w:r w:rsidRPr="00A72621">
        <w:rPr>
          <w:rFonts w:asciiTheme="minorHAnsi" w:hAnsiTheme="minorHAnsi" w:cstheme="minorHAnsi"/>
          <w:sz w:val="22"/>
          <w:szCs w:val="22"/>
        </w:rPr>
        <w:t xml:space="preserve">Z Inspektorem Ochrony Danych Osobowych można się skontaktować e-mailowo: </w:t>
      </w:r>
      <w:r w:rsidRPr="00A72621">
        <w:rPr>
          <w:rFonts w:asciiTheme="minorHAnsi" w:hAnsiTheme="minorHAnsi" w:cstheme="minorHAnsi"/>
          <w:b/>
          <w:sz w:val="22"/>
          <w:szCs w:val="22"/>
        </w:rPr>
        <w:t>iod@cyberlex.szczecin.pl</w:t>
      </w:r>
      <w:r w:rsidRPr="00A72621">
        <w:rPr>
          <w:rFonts w:asciiTheme="minorHAnsi" w:hAnsiTheme="minorHAnsi" w:cstheme="minorHAnsi"/>
          <w:sz w:val="22"/>
          <w:szCs w:val="22"/>
        </w:rPr>
        <w:t xml:space="preserve"> oraz telefonicznie: </w:t>
      </w:r>
      <w:r w:rsidRPr="00A72621">
        <w:rPr>
          <w:rFonts w:asciiTheme="minorHAnsi" w:hAnsiTheme="minorHAnsi" w:cstheme="minorHAnsi"/>
          <w:b/>
          <w:sz w:val="22"/>
          <w:szCs w:val="22"/>
        </w:rPr>
        <w:t>+48 534 930 280</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Administrator przetwarza dane osobowe uczestników konkursu, tj. imię, nazwisko, nazwa placówki, do której uczestnik uczęszcza, wizerunek; opiekunów prawnych uczestników konkursu (w przypadku osób małoletnich), tj. imię, nazwisko, telefon kontaktowy, wizerunek oraz nauczycieli/instruktorów uczestników konkursu, tj. imię, nazwisko, telefon kontaktowy, e-mail, wizerunek, które to dane zostały przekazane Administratorowi przez nauczyciela/instruktora uczestnika konkursu.</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Dane osobowe są przetwarzane w celu przeprowadzenia, promocji i udokumentowania konkursu zorganizowanego przez Administratora w ramach realizacji swoich zadań statutowych:</w:t>
      </w:r>
    </w:p>
    <w:p w:rsidR="006F6B52" w:rsidRPr="006F6B52" w:rsidRDefault="006F6B52" w:rsidP="006F6B52">
      <w:pPr>
        <w:numPr>
          <w:ilvl w:val="2"/>
          <w:numId w:val="1"/>
        </w:numPr>
        <w:spacing w:line="276" w:lineRule="auto"/>
        <w:ind w:left="709" w:hanging="283"/>
        <w:jc w:val="both"/>
        <w:rPr>
          <w:rFonts w:ascii="Calibri" w:hAnsi="Calibri" w:cs="Calibri"/>
          <w:bCs/>
          <w:sz w:val="22"/>
          <w:szCs w:val="22"/>
        </w:rPr>
      </w:pPr>
      <w:r w:rsidRPr="006F6B52">
        <w:rPr>
          <w:rFonts w:ascii="Calibri" w:hAnsi="Calibri" w:cs="Calibri"/>
          <w:bCs/>
          <w:sz w:val="22"/>
          <w:szCs w:val="22"/>
        </w:rPr>
        <w:t>w zakresie przetwarzania wizerunku, na podstawie zgody osoby, której dane dotyczą, tj. art. 6 ust. 1 lit. a RODO,</w:t>
      </w:r>
    </w:p>
    <w:p w:rsidR="006F6B52" w:rsidRPr="006F6B52" w:rsidRDefault="006F6B52" w:rsidP="006F6B52">
      <w:pPr>
        <w:numPr>
          <w:ilvl w:val="2"/>
          <w:numId w:val="1"/>
        </w:numPr>
        <w:spacing w:line="276" w:lineRule="auto"/>
        <w:ind w:left="709" w:hanging="283"/>
        <w:jc w:val="both"/>
        <w:rPr>
          <w:rFonts w:ascii="Calibri" w:hAnsi="Calibri" w:cs="Calibri"/>
          <w:bCs/>
          <w:sz w:val="22"/>
          <w:szCs w:val="22"/>
        </w:rPr>
      </w:pPr>
      <w:r w:rsidRPr="006F6B52">
        <w:rPr>
          <w:rFonts w:ascii="Calibri" w:hAnsi="Calibri" w:cs="Calibri"/>
          <w:bCs/>
          <w:sz w:val="22"/>
          <w:szCs w:val="22"/>
        </w:rPr>
        <w:t>w zakresie pozostałych danych osobowych określonych w punkcie 3, w celu wypełnienia obowiązku prawnego ciążącego na administratorze, tj. art. 6 ust. 1 lit. c RODO w zw. z § 3 rozporządzenia Ministra Edukacji i Nauki w sprawie niektórych publicznych placówek systemu oświaty z dnia 30 marca 2023 r.</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Odbiorcami danych osobowych są upoważnieni pracownicy Administratora, podmioty, którym należy udostępnić dane osobowe na podstawie przepisów prawa, a także te, którym dane zostaną powierzone do zrealizowania celów przetwarzania.</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 xml:space="preserve">Dane osobowe przetwarzane będą przez okres niezbędny do prawidłowego przeprowadzenia, promocji </w:t>
      </w:r>
      <w:r>
        <w:rPr>
          <w:rFonts w:ascii="Calibri" w:hAnsi="Calibri" w:cs="Calibri"/>
          <w:bCs/>
          <w:sz w:val="22"/>
          <w:szCs w:val="22"/>
        </w:rPr>
        <w:br/>
      </w:r>
      <w:r w:rsidRPr="006F6B52">
        <w:rPr>
          <w:rFonts w:ascii="Calibri" w:hAnsi="Calibri" w:cs="Calibri"/>
          <w:bCs/>
          <w:sz w:val="22"/>
          <w:szCs w:val="22"/>
        </w:rPr>
        <w:t>i udokumentowania konkursu, tj. przez okres maksymalnie 10 lat.</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Mają Państwo prawo żądania od Administratora dostępu do swoich danych osobowych, ich sprostowania oraz usunięcia lub ograniczenia przetwarzania, a także prawo do przenoszenia danych. Gdy podstawą prawną przetwarzania jest zgoda, maja Państwo prawo do cofnięcia zgody w dowolnym momencie bez wpływu na zgodność z prawem przetwarzania, którego dokonano na podstawie zgody przed jej cofnięciem.</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Mają Państwo prawo wnieść skargę do organu nadzorczego, którym jest Prezes Urzędu Ochrony Danych Osobowych, jeśli uznają Państwo, iż przetwarzanie przez Administratora Państwa danych osobowych narusza przepisy dotyczące ochrony danych osobowych.</w:t>
      </w:r>
    </w:p>
    <w:p w:rsidR="006F6B52" w:rsidRPr="006F6B52" w:rsidRDefault="006F6B52" w:rsidP="006F6B52">
      <w:pPr>
        <w:numPr>
          <w:ilvl w:val="0"/>
          <w:numId w:val="1"/>
        </w:numPr>
        <w:spacing w:line="276" w:lineRule="auto"/>
        <w:jc w:val="both"/>
        <w:rPr>
          <w:rFonts w:ascii="Calibri" w:hAnsi="Calibri" w:cs="Calibri"/>
          <w:bCs/>
          <w:sz w:val="22"/>
          <w:szCs w:val="22"/>
        </w:rPr>
      </w:pPr>
      <w:r w:rsidRPr="006F6B52">
        <w:rPr>
          <w:rFonts w:ascii="Calibri" w:hAnsi="Calibri" w:cs="Calibri"/>
          <w:bCs/>
          <w:sz w:val="22"/>
          <w:szCs w:val="22"/>
        </w:rPr>
        <w:t xml:space="preserve">Podanie danych osobowych jest dobrowolne. Niepodanie danych osobowych w postaci wizerunku nie skutkuje brakiem możliwości udziału w konkursie. Natomiast niepodanie pozostałych danych osobowych określonych </w:t>
      </w:r>
      <w:r>
        <w:rPr>
          <w:rFonts w:ascii="Calibri" w:hAnsi="Calibri" w:cs="Calibri"/>
          <w:bCs/>
          <w:sz w:val="22"/>
          <w:szCs w:val="22"/>
        </w:rPr>
        <w:br/>
      </w:r>
      <w:r w:rsidRPr="006F6B52">
        <w:rPr>
          <w:rFonts w:ascii="Calibri" w:hAnsi="Calibri" w:cs="Calibri"/>
          <w:bCs/>
          <w:sz w:val="22"/>
          <w:szCs w:val="22"/>
        </w:rPr>
        <w:t>w punkcie 3 skutkuje odmową uczestnictwa w konkursie.</w:t>
      </w:r>
    </w:p>
    <w:p w:rsidR="006F6B52" w:rsidRPr="006F6B52" w:rsidRDefault="006F6B52" w:rsidP="006F6B52">
      <w:pPr>
        <w:jc w:val="both"/>
        <w:rPr>
          <w:rFonts w:ascii="Calibri" w:hAnsi="Calibri" w:cs="Calibri"/>
          <w:b/>
          <w:bCs/>
          <w:sz w:val="22"/>
          <w:szCs w:val="22"/>
        </w:rPr>
      </w:pPr>
    </w:p>
    <w:p w:rsidR="006F6B52" w:rsidRDefault="006F6B52" w:rsidP="006F6B52">
      <w:pPr>
        <w:jc w:val="both"/>
        <w:rPr>
          <w:rFonts w:ascii="Calibri" w:hAnsi="Calibri" w:cs="Calibri"/>
          <w:b/>
          <w:bCs/>
          <w:sz w:val="22"/>
          <w:szCs w:val="22"/>
        </w:rPr>
      </w:pPr>
    </w:p>
    <w:p w:rsidR="006F6B52" w:rsidRDefault="006F6B52" w:rsidP="006F6B52">
      <w:pPr>
        <w:jc w:val="both"/>
        <w:rPr>
          <w:rFonts w:ascii="Calibri" w:hAnsi="Calibri" w:cs="Calibri"/>
          <w:b/>
          <w:bCs/>
          <w:sz w:val="22"/>
          <w:szCs w:val="22"/>
        </w:rPr>
      </w:pPr>
    </w:p>
    <w:p w:rsidR="006F6B52" w:rsidRDefault="006F6B52" w:rsidP="006F6B52">
      <w:pPr>
        <w:jc w:val="both"/>
        <w:rPr>
          <w:rFonts w:ascii="Calibri" w:hAnsi="Calibri" w:cs="Calibri"/>
          <w:b/>
          <w:bCs/>
          <w:sz w:val="22"/>
          <w:szCs w:val="22"/>
        </w:rPr>
      </w:pPr>
      <w:r w:rsidRPr="006F6B52">
        <w:rPr>
          <w:rFonts w:ascii="Calibri" w:hAnsi="Calibri" w:cs="Calibri"/>
          <w:b/>
          <w:bCs/>
          <w:sz w:val="22"/>
          <w:szCs w:val="22"/>
        </w:rPr>
        <w:t>Oświadczam, że zapoznałem/łam się z powyższą treścią klauzuli informacyjnej.</w:t>
      </w:r>
    </w:p>
    <w:p w:rsidR="006F6B52" w:rsidRPr="006F6B52" w:rsidRDefault="006F6B52" w:rsidP="006F6B52">
      <w:pPr>
        <w:jc w:val="both"/>
        <w:rPr>
          <w:rFonts w:ascii="Garamond" w:hAnsi="Garamond"/>
          <w:b/>
          <w:sz w:val="22"/>
          <w:szCs w:val="22"/>
          <w:u w:val="single"/>
        </w:rPr>
      </w:pPr>
    </w:p>
    <w:p w:rsidR="006F6B52" w:rsidRPr="006F6B52" w:rsidRDefault="006F6B52" w:rsidP="006F6B52">
      <w:pPr>
        <w:spacing w:line="276" w:lineRule="auto"/>
        <w:jc w:val="both"/>
        <w:rPr>
          <w:rFonts w:ascii="Garamond" w:hAnsi="Garamond"/>
          <w:b/>
          <w:sz w:val="22"/>
          <w:szCs w:val="22"/>
          <w:u w:val="single"/>
        </w:rPr>
      </w:pPr>
    </w:p>
    <w:tbl>
      <w:tblPr>
        <w:tblW w:w="0" w:type="auto"/>
        <w:jc w:val="center"/>
        <w:tblLook w:val="04A0" w:firstRow="1" w:lastRow="0" w:firstColumn="1" w:lastColumn="0" w:noHBand="0" w:noVBand="1"/>
      </w:tblPr>
      <w:tblGrid>
        <w:gridCol w:w="5270"/>
        <w:gridCol w:w="5159"/>
      </w:tblGrid>
      <w:tr w:rsidR="006F6B52" w:rsidRPr="006F6B52" w:rsidTr="00E35503">
        <w:trPr>
          <w:jc w:val="center"/>
        </w:trPr>
        <w:tc>
          <w:tcPr>
            <w:tcW w:w="4861" w:type="dxa"/>
            <w:shd w:val="clear" w:color="auto" w:fill="auto"/>
          </w:tcPr>
          <w:p w:rsidR="006F6B52" w:rsidRPr="006F6B52" w:rsidRDefault="006F6B52" w:rsidP="00E35503">
            <w:pPr>
              <w:spacing w:line="276" w:lineRule="auto"/>
              <w:jc w:val="both"/>
              <w:rPr>
                <w:rFonts w:ascii="Garamond" w:hAnsi="Garamond"/>
                <w:b/>
                <w:sz w:val="22"/>
                <w:szCs w:val="22"/>
                <w:u w:val="single"/>
              </w:rPr>
            </w:pPr>
          </w:p>
        </w:tc>
        <w:tc>
          <w:tcPr>
            <w:tcW w:w="4853" w:type="dxa"/>
            <w:shd w:val="clear" w:color="auto" w:fill="auto"/>
          </w:tcPr>
          <w:p w:rsidR="006F6B52" w:rsidRPr="006F6B52" w:rsidRDefault="006F6B52" w:rsidP="00E35503">
            <w:pPr>
              <w:spacing w:line="276" w:lineRule="auto"/>
              <w:jc w:val="both"/>
              <w:rPr>
                <w:rFonts w:ascii="Garamond" w:hAnsi="Garamond"/>
                <w:b/>
                <w:sz w:val="22"/>
                <w:szCs w:val="22"/>
                <w:u w:val="single"/>
              </w:rPr>
            </w:pPr>
          </w:p>
        </w:tc>
      </w:tr>
      <w:tr w:rsidR="006F6B52" w:rsidRPr="006F6B52" w:rsidTr="00E35503">
        <w:trPr>
          <w:jc w:val="center"/>
        </w:trPr>
        <w:tc>
          <w:tcPr>
            <w:tcW w:w="4861" w:type="dxa"/>
            <w:shd w:val="clear" w:color="auto" w:fill="auto"/>
          </w:tcPr>
          <w:p w:rsidR="006F6B52" w:rsidRPr="006F6B52" w:rsidRDefault="006F6B52" w:rsidP="00E35503">
            <w:pPr>
              <w:jc w:val="center"/>
              <w:rPr>
                <w:rFonts w:ascii="Calibri" w:hAnsi="Calibri" w:cs="Calibri"/>
                <w:bCs/>
                <w:i/>
                <w:iCs/>
                <w:sz w:val="22"/>
                <w:szCs w:val="22"/>
              </w:rPr>
            </w:pPr>
            <w:r w:rsidRPr="006F6B52">
              <w:rPr>
                <w:rFonts w:ascii="Calibri" w:hAnsi="Calibri" w:cs="Calibri"/>
                <w:bCs/>
                <w:i/>
                <w:iCs/>
                <w:sz w:val="22"/>
                <w:szCs w:val="22"/>
              </w:rPr>
              <w:t>...........................................................................................</w:t>
            </w:r>
          </w:p>
        </w:tc>
        <w:tc>
          <w:tcPr>
            <w:tcW w:w="4853" w:type="dxa"/>
            <w:shd w:val="clear" w:color="auto" w:fill="auto"/>
          </w:tcPr>
          <w:p w:rsidR="006F6B52" w:rsidRPr="006F6B52" w:rsidRDefault="006F6B52" w:rsidP="00E35503">
            <w:pPr>
              <w:jc w:val="center"/>
              <w:rPr>
                <w:rFonts w:ascii="Calibri" w:hAnsi="Calibri" w:cs="Calibri"/>
                <w:bCs/>
                <w:i/>
                <w:iCs/>
                <w:sz w:val="22"/>
                <w:szCs w:val="22"/>
              </w:rPr>
            </w:pPr>
            <w:r w:rsidRPr="006F6B52">
              <w:rPr>
                <w:rFonts w:ascii="Calibri" w:hAnsi="Calibri" w:cs="Calibri"/>
                <w:bCs/>
                <w:i/>
                <w:iCs/>
                <w:sz w:val="22"/>
                <w:szCs w:val="22"/>
              </w:rPr>
              <w:t>.........................................................................................</w:t>
            </w:r>
          </w:p>
        </w:tc>
      </w:tr>
      <w:tr w:rsidR="006F6B52" w:rsidRPr="006F6B52" w:rsidDel="005171FC" w:rsidTr="00E35503">
        <w:trPr>
          <w:jc w:val="center"/>
        </w:trPr>
        <w:tc>
          <w:tcPr>
            <w:tcW w:w="4861" w:type="dxa"/>
            <w:shd w:val="clear" w:color="auto" w:fill="auto"/>
          </w:tcPr>
          <w:p w:rsidR="006F6B52" w:rsidRPr="006F6B52" w:rsidDel="005171FC" w:rsidRDefault="006F6B52" w:rsidP="00E35503">
            <w:pPr>
              <w:jc w:val="center"/>
              <w:rPr>
                <w:rFonts w:ascii="Garamond" w:hAnsi="Garamond"/>
                <w:b/>
                <w:sz w:val="16"/>
                <w:szCs w:val="16"/>
                <w:u w:val="single"/>
              </w:rPr>
            </w:pPr>
            <w:r w:rsidRPr="006F6B52">
              <w:rPr>
                <w:rFonts w:ascii="Calibri" w:hAnsi="Calibri" w:cs="Calibri"/>
                <w:bCs/>
                <w:i/>
                <w:iCs/>
                <w:sz w:val="16"/>
                <w:szCs w:val="16"/>
              </w:rPr>
              <w:t>data i podpis pełnoletniego uczestnika/opiekuna prawnego niepełnoletniego uczestnika</w:t>
            </w:r>
          </w:p>
        </w:tc>
        <w:tc>
          <w:tcPr>
            <w:tcW w:w="4853" w:type="dxa"/>
            <w:shd w:val="clear" w:color="auto" w:fill="auto"/>
          </w:tcPr>
          <w:p w:rsidR="006F6B52" w:rsidRPr="006F6B52" w:rsidDel="005171FC" w:rsidRDefault="006F6B52" w:rsidP="00E35503">
            <w:pPr>
              <w:jc w:val="center"/>
              <w:rPr>
                <w:rFonts w:ascii="Garamond" w:hAnsi="Garamond"/>
                <w:b/>
                <w:sz w:val="16"/>
                <w:szCs w:val="16"/>
                <w:u w:val="single"/>
              </w:rPr>
            </w:pPr>
            <w:r w:rsidRPr="006F6B52">
              <w:rPr>
                <w:rFonts w:ascii="Calibri" w:hAnsi="Calibri" w:cs="Calibri"/>
                <w:bCs/>
                <w:i/>
                <w:iCs/>
                <w:sz w:val="16"/>
                <w:szCs w:val="16"/>
              </w:rPr>
              <w:t>data i podpis nauczyciela/instruktora</w:t>
            </w:r>
          </w:p>
        </w:tc>
      </w:tr>
    </w:tbl>
    <w:p w:rsidR="008A252E" w:rsidRPr="006F6B52" w:rsidRDefault="008A252E">
      <w:pPr>
        <w:rPr>
          <w:sz w:val="22"/>
          <w:szCs w:val="22"/>
        </w:rPr>
      </w:pPr>
    </w:p>
    <w:sectPr w:rsidR="008A252E" w:rsidRPr="006F6B52" w:rsidSect="006F6B5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D1B20"/>
    <w:multiLevelType w:val="hybridMultilevel"/>
    <w:tmpl w:val="B08A4F3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7B340D38">
      <w:start w:val="1"/>
      <w:numFmt w:val="lowerLetter"/>
      <w:lvlText w:val="%3)"/>
      <w:lvlJc w:val="left"/>
      <w:pPr>
        <w:ind w:left="786"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5B646397"/>
    <w:multiLevelType w:val="multilevel"/>
    <w:tmpl w:val="0B38E9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rFonts w:ascii="Tahoma" w:eastAsia="Calibri" w:hAnsi="Tahoma" w:cs="Tahoma"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397481695">
    <w:abstractNumId w:val="0"/>
  </w:num>
  <w:num w:numId="2" w16cid:durableId="1063141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B52"/>
    <w:rsid w:val="00117F62"/>
    <w:rsid w:val="00140FB4"/>
    <w:rsid w:val="001B3CE7"/>
    <w:rsid w:val="001F001A"/>
    <w:rsid w:val="00237B13"/>
    <w:rsid w:val="00695166"/>
    <w:rsid w:val="006A7EC9"/>
    <w:rsid w:val="006F44B1"/>
    <w:rsid w:val="006F6B52"/>
    <w:rsid w:val="0087706B"/>
    <w:rsid w:val="008A252E"/>
    <w:rsid w:val="008D01A9"/>
    <w:rsid w:val="00A72621"/>
    <w:rsid w:val="00B46D21"/>
    <w:rsid w:val="00CF5363"/>
    <w:rsid w:val="00D856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092F4-EE24-4AD3-B6D1-9359EEDEB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6B52"/>
    <w:pPr>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F6B5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kretariat@palac.szczec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2831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Wilczyńska</dc:creator>
  <cp:keywords/>
  <dc:description/>
  <cp:lastModifiedBy>Katarzyna KWŁ. Wołoszyn</cp:lastModifiedBy>
  <cp:revision>2</cp:revision>
  <dcterms:created xsi:type="dcterms:W3CDTF">2025-04-14T11:48:00Z</dcterms:created>
  <dcterms:modified xsi:type="dcterms:W3CDTF">2025-04-14T11:48:00Z</dcterms:modified>
</cp:coreProperties>
</file>