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F9DC1" w14:textId="105BAA89" w:rsidR="009C3032" w:rsidRPr="0083220E" w:rsidRDefault="006C510B" w:rsidP="002B2A23">
      <w:pPr>
        <w:pStyle w:val="Numerzarzdzenia"/>
      </w:pPr>
      <w:r>
        <w:t xml:space="preserve">ZARZĄDZENIE  NR </w:t>
      </w:r>
      <w:r w:rsidR="00463EF4" w:rsidRPr="0083220E">
        <w:t xml:space="preserve"> </w:t>
      </w:r>
      <w:r w:rsidR="007156CA">
        <w:t>210</w:t>
      </w:r>
      <w:r>
        <w:t>/202</w:t>
      </w:r>
      <w:r w:rsidR="007156CA">
        <w:t>5</w:t>
      </w:r>
    </w:p>
    <w:p w14:paraId="4543D10D" w14:textId="77777777" w:rsidR="009C3032" w:rsidRPr="0083220E" w:rsidRDefault="009C3032" w:rsidP="002B2A23">
      <w:pPr>
        <w:pStyle w:val="Numerzarzdzenia"/>
      </w:pPr>
      <w:r w:rsidRPr="0083220E">
        <w:t>LUBUSKIEGO KURATORA OŚWIATY</w:t>
      </w:r>
    </w:p>
    <w:p w14:paraId="55B7B4B1" w14:textId="44E0C204" w:rsidR="009C3032" w:rsidRPr="0083220E" w:rsidRDefault="009C3032" w:rsidP="002B2A23">
      <w:pPr>
        <w:pStyle w:val="Datazarzdzenia"/>
      </w:pPr>
      <w:r w:rsidRPr="0083220E">
        <w:t>z dnia</w:t>
      </w:r>
      <w:r w:rsidR="00960815" w:rsidRPr="0083220E">
        <w:t xml:space="preserve"> </w:t>
      </w:r>
      <w:r w:rsidR="007156CA">
        <w:t>17 lipca</w:t>
      </w:r>
      <w:r w:rsidR="00FB38BB">
        <w:t xml:space="preserve"> </w:t>
      </w:r>
      <w:r w:rsidR="006C510B">
        <w:t>202</w:t>
      </w:r>
      <w:r w:rsidR="007156CA">
        <w:t>5</w:t>
      </w:r>
      <w:r w:rsidRPr="0083220E">
        <w:t xml:space="preserve"> r.</w:t>
      </w:r>
    </w:p>
    <w:p w14:paraId="039BC365" w14:textId="77777777" w:rsidR="009C3032" w:rsidRPr="0083220E" w:rsidRDefault="009C3032" w:rsidP="002B2A23">
      <w:pPr>
        <w:rPr>
          <w:b/>
        </w:rPr>
      </w:pPr>
    </w:p>
    <w:p w14:paraId="09A3AC0C" w14:textId="77777777" w:rsidR="009C3032" w:rsidRPr="0083220E" w:rsidRDefault="009C3032" w:rsidP="002B2A23"/>
    <w:p w14:paraId="670BFE3B" w14:textId="77777777" w:rsidR="009C3032" w:rsidRDefault="009C3032" w:rsidP="00D456A2">
      <w:pPr>
        <w:pStyle w:val="Tytuzarzdzenia"/>
      </w:pPr>
      <w:r w:rsidRPr="0083220E">
        <w:t xml:space="preserve">w sprawie </w:t>
      </w:r>
      <w:r w:rsidR="00062DBC" w:rsidRPr="0083220E">
        <w:t>ustalenia procedur</w:t>
      </w:r>
      <w:r w:rsidR="003D2A4B">
        <w:t>y</w:t>
      </w:r>
      <w:r w:rsidR="00062DBC" w:rsidRPr="0083220E">
        <w:t xml:space="preserve"> </w:t>
      </w:r>
      <w:r w:rsidR="00D456A2">
        <w:t>wyrażania zgody na zatrudnienie w szkołach osób niebędących nauczycielami oraz nauczycieli nieposiadających wymaganych kwalifikacji</w:t>
      </w:r>
    </w:p>
    <w:p w14:paraId="52250E46" w14:textId="77777777" w:rsidR="009C3032" w:rsidRDefault="009C3032" w:rsidP="002B2A23">
      <w:pPr>
        <w:jc w:val="both"/>
      </w:pPr>
    </w:p>
    <w:p w14:paraId="72A18265" w14:textId="77777777" w:rsidR="005F54CB" w:rsidRDefault="005F54CB" w:rsidP="002B2A23">
      <w:pPr>
        <w:jc w:val="both"/>
      </w:pPr>
    </w:p>
    <w:p w14:paraId="39145D45" w14:textId="5A5FC607" w:rsidR="00960815" w:rsidRDefault="006C510B" w:rsidP="006C510B">
      <w:pPr>
        <w:pStyle w:val="Podstawaprawna"/>
      </w:pPr>
      <w:r>
        <w:t>Na podstawie art. 26 ust. 1 w zw. z art. 25 ust. 9 ustawy z dnia 21 listopada 2008 r. o służbie cywilnej (Dz. U. z 202</w:t>
      </w:r>
      <w:r w:rsidR="007156CA">
        <w:t>4</w:t>
      </w:r>
      <w:r>
        <w:t xml:space="preserve"> r. poz. </w:t>
      </w:r>
      <w:r w:rsidR="007156CA">
        <w:t xml:space="preserve">409 </w:t>
      </w:r>
      <w:r>
        <w:t>oraz z 202</w:t>
      </w:r>
      <w:r w:rsidR="007156CA">
        <w:t>5</w:t>
      </w:r>
      <w:r>
        <w:t xml:space="preserve"> r. poz. </w:t>
      </w:r>
      <w:r w:rsidR="007156CA">
        <w:t>620</w:t>
      </w:r>
      <w:r>
        <w:t xml:space="preserve">) </w:t>
      </w:r>
      <w:r w:rsidR="00960815">
        <w:t>zarządza się, co następuje:</w:t>
      </w:r>
    </w:p>
    <w:p w14:paraId="5D4AEE37" w14:textId="77777777" w:rsidR="009C3032" w:rsidRDefault="009C3032" w:rsidP="00D5279F">
      <w:pPr>
        <w:jc w:val="both"/>
      </w:pPr>
    </w:p>
    <w:p w14:paraId="1EA19F21" w14:textId="77777777" w:rsidR="009C3032" w:rsidRDefault="009C3032" w:rsidP="00D5279F">
      <w:pPr>
        <w:jc w:val="both"/>
      </w:pPr>
    </w:p>
    <w:p w14:paraId="39628516" w14:textId="77777777" w:rsidR="003D2A4B" w:rsidRDefault="00463EF4" w:rsidP="00D5279F">
      <w:pPr>
        <w:pStyle w:val="Tekstpodstawowy"/>
        <w:spacing w:after="0"/>
        <w:ind w:firstLine="357"/>
        <w:jc w:val="both"/>
      </w:pPr>
      <w:r w:rsidRPr="002B2A23">
        <w:rPr>
          <w:b/>
        </w:rPr>
        <w:t>§ 1.</w:t>
      </w:r>
      <w:r w:rsidRPr="005D4752">
        <w:t xml:space="preserve"> </w:t>
      </w:r>
      <w:r w:rsidR="003D2A4B" w:rsidRPr="003D2A4B">
        <w:t>Wprowadza się do stosowania w Kuratorium Oświaty w Gorzowie Wielkopolskim</w:t>
      </w:r>
      <w:r w:rsidR="003D2A4B">
        <w:t xml:space="preserve"> procedurę </w:t>
      </w:r>
      <w:r w:rsidR="00D456A2" w:rsidRPr="00D456A2">
        <w:t>wyrażania zgody na zatrudnienie w szkołach osób niebędących nauczycielami oraz nauczycieli nieposiadających wymaganych kwalifikacji</w:t>
      </w:r>
      <w:r w:rsidR="003D2A4B">
        <w:t>.</w:t>
      </w:r>
    </w:p>
    <w:p w14:paraId="13987D81" w14:textId="77777777" w:rsidR="006C510B" w:rsidRDefault="006C510B" w:rsidP="00D5279F">
      <w:pPr>
        <w:pStyle w:val="Tekstpodstawowy"/>
        <w:spacing w:after="0"/>
        <w:ind w:firstLine="357"/>
        <w:jc w:val="both"/>
      </w:pPr>
    </w:p>
    <w:p w14:paraId="5C136F8A" w14:textId="0EC71A5E" w:rsidR="006C510B" w:rsidRDefault="006C510B" w:rsidP="00D5279F">
      <w:pPr>
        <w:pStyle w:val="Tekstpodstawowy"/>
        <w:spacing w:after="0"/>
        <w:ind w:firstLine="357"/>
        <w:jc w:val="both"/>
      </w:pPr>
      <w:r w:rsidRPr="006C510B">
        <w:rPr>
          <w:b/>
        </w:rPr>
        <w:t>§ 2.</w:t>
      </w:r>
      <w:r>
        <w:t xml:space="preserve"> Traci moc zarządzenie nr </w:t>
      </w:r>
      <w:r w:rsidR="007156CA">
        <w:t>17</w:t>
      </w:r>
      <w:r>
        <w:t>/20</w:t>
      </w:r>
      <w:r w:rsidR="007156CA">
        <w:t>22</w:t>
      </w:r>
      <w:r>
        <w:t xml:space="preserve"> Lubuskiego Kuratora Oświaty z dnia </w:t>
      </w:r>
      <w:r w:rsidR="007156CA">
        <w:t>20 kwietnia</w:t>
      </w:r>
      <w:r>
        <w:t xml:space="preserve"> 20</w:t>
      </w:r>
      <w:r w:rsidR="007156CA">
        <w:t>22</w:t>
      </w:r>
      <w:r>
        <w:t xml:space="preserve"> r. w sprawie </w:t>
      </w:r>
      <w:r w:rsidRPr="006C510B">
        <w:t xml:space="preserve">ustalenia </w:t>
      </w:r>
      <w:r w:rsidR="007156CA" w:rsidRPr="007156CA">
        <w:t>procedury wyrażania zgody na zatrudnienie w szkołach osób niebędących nauczycielami oraz nauczycieli nieposiadających wymaganych kwalifikacji</w:t>
      </w:r>
      <w:r>
        <w:t>.</w:t>
      </w:r>
    </w:p>
    <w:p w14:paraId="70AAEB61" w14:textId="77777777" w:rsidR="003616AB" w:rsidRPr="003D2A4B" w:rsidRDefault="003616AB" w:rsidP="003D2A4B">
      <w:pPr>
        <w:pStyle w:val="Tekstpodstawowy"/>
        <w:spacing w:after="0"/>
        <w:ind w:firstLine="357"/>
        <w:jc w:val="both"/>
      </w:pPr>
    </w:p>
    <w:p w14:paraId="6814D7CE" w14:textId="77777777" w:rsidR="009C3032" w:rsidRDefault="003D2A4B" w:rsidP="00D5279F">
      <w:pPr>
        <w:pStyle w:val="Tekstpodstawowy"/>
        <w:spacing w:after="0"/>
        <w:ind w:firstLine="357"/>
        <w:jc w:val="both"/>
      </w:pPr>
      <w:r w:rsidRPr="009A714D">
        <w:rPr>
          <w:b/>
        </w:rPr>
        <w:t xml:space="preserve">§ </w:t>
      </w:r>
      <w:r w:rsidR="006C510B">
        <w:rPr>
          <w:b/>
        </w:rPr>
        <w:t>3</w:t>
      </w:r>
      <w:r w:rsidR="009C3032" w:rsidRPr="009A714D">
        <w:rPr>
          <w:b/>
        </w:rPr>
        <w:t>.</w:t>
      </w:r>
      <w:r w:rsidR="009C3032">
        <w:t xml:space="preserve"> Zarządzenie wc</w:t>
      </w:r>
      <w:r w:rsidR="002B2A23">
        <w:t>hodzi w życie z dniem</w:t>
      </w:r>
      <w:r w:rsidR="00F645A2">
        <w:t xml:space="preserve"> podpisania</w:t>
      </w:r>
      <w:r w:rsidR="009C3032">
        <w:t>.</w:t>
      </w:r>
    </w:p>
    <w:sectPr w:rsidR="009C3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7CB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9C5D3B"/>
    <w:multiLevelType w:val="hybridMultilevel"/>
    <w:tmpl w:val="6B227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201"/>
    <w:multiLevelType w:val="hybridMultilevel"/>
    <w:tmpl w:val="8698F8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15953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AE1652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A742DF"/>
    <w:multiLevelType w:val="hybridMultilevel"/>
    <w:tmpl w:val="4680F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1D00C5"/>
    <w:multiLevelType w:val="hybridMultilevel"/>
    <w:tmpl w:val="512677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F07579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9109834">
    <w:abstractNumId w:val="4"/>
  </w:num>
  <w:num w:numId="2" w16cid:durableId="1878160085">
    <w:abstractNumId w:val="3"/>
  </w:num>
  <w:num w:numId="3" w16cid:durableId="1708213551">
    <w:abstractNumId w:val="0"/>
  </w:num>
  <w:num w:numId="4" w16cid:durableId="1161196641">
    <w:abstractNumId w:val="7"/>
  </w:num>
  <w:num w:numId="5" w16cid:durableId="456145388">
    <w:abstractNumId w:val="2"/>
  </w:num>
  <w:num w:numId="6" w16cid:durableId="75563062">
    <w:abstractNumId w:val="1"/>
  </w:num>
  <w:num w:numId="7" w16cid:durableId="1705711728">
    <w:abstractNumId w:val="6"/>
  </w:num>
  <w:num w:numId="8" w16cid:durableId="46875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426"/>
    <w:rsid w:val="0002282F"/>
    <w:rsid w:val="00062DBC"/>
    <w:rsid w:val="00092458"/>
    <w:rsid w:val="000A2810"/>
    <w:rsid w:val="000B4C27"/>
    <w:rsid w:val="000C0798"/>
    <w:rsid w:val="000C52CF"/>
    <w:rsid w:val="000D63F1"/>
    <w:rsid w:val="00100B56"/>
    <w:rsid w:val="00180E71"/>
    <w:rsid w:val="00194BD1"/>
    <w:rsid w:val="001C30D7"/>
    <w:rsid w:val="001D35DB"/>
    <w:rsid w:val="001E3901"/>
    <w:rsid w:val="002242D4"/>
    <w:rsid w:val="00275C75"/>
    <w:rsid w:val="002869F9"/>
    <w:rsid w:val="00296FFB"/>
    <w:rsid w:val="002B2A23"/>
    <w:rsid w:val="002D279C"/>
    <w:rsid w:val="002D65DA"/>
    <w:rsid w:val="002E0EA4"/>
    <w:rsid w:val="003616AB"/>
    <w:rsid w:val="003D2A4B"/>
    <w:rsid w:val="003E766A"/>
    <w:rsid w:val="00423B92"/>
    <w:rsid w:val="00456331"/>
    <w:rsid w:val="00463EF4"/>
    <w:rsid w:val="004912C0"/>
    <w:rsid w:val="004A34D7"/>
    <w:rsid w:val="004B4379"/>
    <w:rsid w:val="004C1852"/>
    <w:rsid w:val="004D29F4"/>
    <w:rsid w:val="00584B28"/>
    <w:rsid w:val="005D4752"/>
    <w:rsid w:val="005F54CB"/>
    <w:rsid w:val="0066258D"/>
    <w:rsid w:val="0067588B"/>
    <w:rsid w:val="00690C03"/>
    <w:rsid w:val="006C510B"/>
    <w:rsid w:val="006F1DC9"/>
    <w:rsid w:val="007156CA"/>
    <w:rsid w:val="0077501C"/>
    <w:rsid w:val="007B6B3D"/>
    <w:rsid w:val="007C277A"/>
    <w:rsid w:val="007E5A76"/>
    <w:rsid w:val="007F1221"/>
    <w:rsid w:val="008211A8"/>
    <w:rsid w:val="0083220E"/>
    <w:rsid w:val="0087370A"/>
    <w:rsid w:val="008A1406"/>
    <w:rsid w:val="00921CB3"/>
    <w:rsid w:val="0092451E"/>
    <w:rsid w:val="00931E7F"/>
    <w:rsid w:val="009435C9"/>
    <w:rsid w:val="00960815"/>
    <w:rsid w:val="00996F13"/>
    <w:rsid w:val="009A714D"/>
    <w:rsid w:val="009A78B2"/>
    <w:rsid w:val="009C3032"/>
    <w:rsid w:val="00A103E3"/>
    <w:rsid w:val="00A12FA2"/>
    <w:rsid w:val="00A27D6C"/>
    <w:rsid w:val="00A41A5B"/>
    <w:rsid w:val="00A56C39"/>
    <w:rsid w:val="00A724D5"/>
    <w:rsid w:val="00AB16C1"/>
    <w:rsid w:val="00AB1FB7"/>
    <w:rsid w:val="00B755BE"/>
    <w:rsid w:val="00B85426"/>
    <w:rsid w:val="00BA4C76"/>
    <w:rsid w:val="00BB77F9"/>
    <w:rsid w:val="00C6463C"/>
    <w:rsid w:val="00D417BB"/>
    <w:rsid w:val="00D456A2"/>
    <w:rsid w:val="00D5279F"/>
    <w:rsid w:val="00D52888"/>
    <w:rsid w:val="00D9190A"/>
    <w:rsid w:val="00DA6671"/>
    <w:rsid w:val="00DD5470"/>
    <w:rsid w:val="00DF22E7"/>
    <w:rsid w:val="00EB138D"/>
    <w:rsid w:val="00ED4F60"/>
    <w:rsid w:val="00EE4B52"/>
    <w:rsid w:val="00F04A15"/>
    <w:rsid w:val="00F2666B"/>
    <w:rsid w:val="00F47215"/>
    <w:rsid w:val="00F47F74"/>
    <w:rsid w:val="00F645A2"/>
    <w:rsid w:val="00FB38BB"/>
    <w:rsid w:val="00FD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9EAB0"/>
  <w15:docId w15:val="{E743E018-8441-4F9B-AC2D-4D179B06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9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pPr>
      <w:jc w:val="center"/>
    </w:pPr>
    <w:rPr>
      <w:b/>
    </w:rPr>
  </w:style>
  <w:style w:type="paragraph" w:customStyle="1" w:styleId="Numerzarzdzenia">
    <w:name w:val="Numer zarządzenia"/>
    <w:basedOn w:val="Normalny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dymka">
    <w:name w:val="Balloon Text"/>
    <w:basedOn w:val="Normalny"/>
    <w:link w:val="TekstdymkaZnak"/>
    <w:rsid w:val="002D27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D279C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D9190A"/>
    <w:pPr>
      <w:jc w:val="center"/>
    </w:pPr>
    <w:rPr>
      <w:b/>
      <w:bCs/>
      <w:lang w:eastAsia="pl-PL"/>
    </w:rPr>
  </w:style>
  <w:style w:type="character" w:customStyle="1" w:styleId="TytuZnak">
    <w:name w:val="Tytuł Znak"/>
    <w:link w:val="Tytu"/>
    <w:rsid w:val="00D9190A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D9190A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w Gorzowie Wlkp.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creator>zop</dc:creator>
  <cp:lastModifiedBy>Piotr Gąsiorek</cp:lastModifiedBy>
  <cp:revision>3</cp:revision>
  <cp:lastPrinted>2019-09-02T08:52:00Z</cp:lastPrinted>
  <dcterms:created xsi:type="dcterms:W3CDTF">2025-07-17T10:58:00Z</dcterms:created>
  <dcterms:modified xsi:type="dcterms:W3CDTF">2025-07-17T11:01:00Z</dcterms:modified>
</cp:coreProperties>
</file>